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9C7AB" w14:textId="2EA08874" w:rsidR="000E19CA" w:rsidRPr="00500C4E" w:rsidRDefault="00F22B12" w:rsidP="000E19CA">
      <w:pPr>
        <w:pStyle w:val="WPnumber"/>
      </w:pPr>
      <w:bookmarkStart w:id="0" w:name="_Toc153189647"/>
      <w:r>
        <w:t xml:space="preserve">  </w:t>
      </w:r>
      <w:r w:rsidR="00E6385A">
        <w:t xml:space="preserve">Short Form </w:t>
      </w:r>
      <w:r w:rsidR="00F117C6" w:rsidRPr="00500C4E">
        <w:t>Work Paper</w:t>
      </w:r>
      <w:r w:rsidR="00E6385A">
        <w:t xml:space="preserve"> </w:t>
      </w:r>
      <w:r w:rsidR="000E19CA">
        <w:t>WPSDGE</w:t>
      </w:r>
      <w:r w:rsidR="00B84B23">
        <w:t>NR</w:t>
      </w:r>
      <w:r w:rsidR="000A1CD2">
        <w:t>LG0</w:t>
      </w:r>
      <w:r w:rsidR="000E19CA">
        <w:t>1</w:t>
      </w:r>
      <w:r w:rsidR="000A1CD2">
        <w:t>81</w:t>
      </w:r>
    </w:p>
    <w:p w14:paraId="4659C7AC" w14:textId="39F2420D" w:rsidR="00E6385A" w:rsidRPr="00500C4E" w:rsidRDefault="00E6385A" w:rsidP="00F117C6">
      <w:pPr>
        <w:pStyle w:val="WPnumber"/>
      </w:pPr>
      <w:r>
        <w:tab/>
      </w:r>
      <w:r w:rsidR="000E19CA">
        <w:rPr>
          <w:rStyle w:val="CaptionChar"/>
          <w:b/>
          <w:bCs w:val="0"/>
        </w:rPr>
        <w:t xml:space="preserve">Revision </w:t>
      </w:r>
      <w:r w:rsidR="004930AE">
        <w:rPr>
          <w:rStyle w:val="CaptionChar"/>
          <w:b/>
          <w:bCs w:val="0"/>
        </w:rPr>
        <w:t>5</w:t>
      </w:r>
    </w:p>
    <w:bookmarkEnd w:id="0"/>
    <w:p w14:paraId="4659C7AD" w14:textId="77777777" w:rsidR="00F117C6" w:rsidRPr="00500C4E" w:rsidRDefault="00F117C6" w:rsidP="00F117C6">
      <w:pPr>
        <w:jc w:val="right"/>
        <w:rPr>
          <w:rFonts w:cstheme="minorHAnsi"/>
          <w:b/>
          <w:sz w:val="48"/>
          <w:szCs w:val="48"/>
        </w:rPr>
      </w:pPr>
    </w:p>
    <w:p w14:paraId="4659C7AE" w14:textId="77777777"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14:paraId="4659C7AF" w14:textId="77777777" w:rsidR="00E6385A" w:rsidRPr="00E6385A" w:rsidRDefault="00E6385A" w:rsidP="00E6385A">
      <w:pPr>
        <w:rPr>
          <w:rFonts w:cstheme="minorHAnsi"/>
          <w:b/>
          <w:sz w:val="32"/>
        </w:rPr>
      </w:pPr>
      <w:r w:rsidRPr="00E6385A">
        <w:rPr>
          <w:rFonts w:cstheme="minorHAnsi"/>
          <w:b/>
          <w:sz w:val="32"/>
        </w:rPr>
        <w:t>Energy Efficiency Engineering</w:t>
      </w:r>
    </w:p>
    <w:p w14:paraId="4659C7B0" w14:textId="77777777" w:rsidR="00F117C6" w:rsidRPr="00500C4E" w:rsidRDefault="00F117C6" w:rsidP="00F117C6">
      <w:pPr>
        <w:rPr>
          <w:rFonts w:cstheme="minorHAnsi"/>
        </w:rPr>
      </w:pPr>
    </w:p>
    <w:p w14:paraId="4659C7B1" w14:textId="77777777" w:rsidR="00F117C6" w:rsidRPr="00500C4E" w:rsidRDefault="00F117C6" w:rsidP="00F117C6">
      <w:pPr>
        <w:tabs>
          <w:tab w:val="left" w:pos="8190"/>
        </w:tabs>
        <w:rPr>
          <w:rFonts w:cstheme="minorHAnsi"/>
        </w:rPr>
      </w:pPr>
      <w:r w:rsidRPr="00500C4E">
        <w:rPr>
          <w:rFonts w:cstheme="minorHAnsi"/>
        </w:rPr>
        <w:tab/>
      </w:r>
    </w:p>
    <w:p w14:paraId="4659C7B2" w14:textId="77777777" w:rsidR="00F117C6" w:rsidRPr="00500C4E" w:rsidRDefault="00F117C6" w:rsidP="00F117C6">
      <w:pPr>
        <w:rPr>
          <w:rFonts w:cstheme="minorHAnsi"/>
        </w:rPr>
      </w:pPr>
    </w:p>
    <w:p w14:paraId="4659C7B3" w14:textId="77777777" w:rsidR="00F117C6" w:rsidRPr="00500C4E" w:rsidRDefault="00F117C6" w:rsidP="00F117C6">
      <w:pPr>
        <w:rPr>
          <w:rFonts w:cstheme="minorHAnsi"/>
        </w:rPr>
      </w:pPr>
    </w:p>
    <w:p w14:paraId="4659C7B4" w14:textId="77777777" w:rsidR="00F117C6" w:rsidRPr="00500C4E" w:rsidRDefault="00F117C6" w:rsidP="00F117C6">
      <w:pPr>
        <w:rPr>
          <w:rFonts w:cstheme="minorHAnsi"/>
        </w:rPr>
      </w:pPr>
    </w:p>
    <w:p w14:paraId="4659C7B5" w14:textId="77777777" w:rsidR="00F117C6" w:rsidRPr="00500C4E" w:rsidRDefault="00F117C6" w:rsidP="00F117C6">
      <w:pPr>
        <w:rPr>
          <w:rFonts w:cstheme="minorHAnsi"/>
        </w:rPr>
      </w:pPr>
    </w:p>
    <w:p w14:paraId="4659C7B6" w14:textId="77777777" w:rsidR="00F117C6" w:rsidRPr="00500C4E" w:rsidRDefault="00F117C6" w:rsidP="00B84B23">
      <w:pPr>
        <w:rPr>
          <w:rFonts w:cstheme="minorHAnsi"/>
        </w:rPr>
      </w:pPr>
    </w:p>
    <w:p w14:paraId="37A15E76" w14:textId="77777777" w:rsidR="00911637" w:rsidRDefault="00911637" w:rsidP="00B84B23">
      <w:pPr>
        <w:rPr>
          <w:rFonts w:cstheme="minorHAnsi"/>
          <w:b/>
          <w:sz w:val="72"/>
          <w:szCs w:val="72"/>
        </w:rPr>
      </w:pPr>
      <w:r>
        <w:rPr>
          <w:rFonts w:cstheme="minorHAnsi"/>
          <w:b/>
          <w:sz w:val="72"/>
          <w:szCs w:val="72"/>
        </w:rPr>
        <w:t xml:space="preserve">LED Outdoor Area and </w:t>
      </w:r>
      <w:r w:rsidR="000A1CD2">
        <w:rPr>
          <w:rFonts w:cstheme="minorHAnsi"/>
          <w:b/>
          <w:sz w:val="72"/>
          <w:szCs w:val="72"/>
        </w:rPr>
        <w:t xml:space="preserve">Street </w:t>
      </w:r>
      <w:r>
        <w:rPr>
          <w:rFonts w:cstheme="minorHAnsi"/>
          <w:b/>
          <w:sz w:val="72"/>
          <w:szCs w:val="72"/>
        </w:rPr>
        <w:t>Lighting</w:t>
      </w:r>
    </w:p>
    <w:p w14:paraId="7CC2E91A" w14:textId="77777777" w:rsidR="00911637" w:rsidRDefault="00911637" w:rsidP="00911637">
      <w:pPr>
        <w:pStyle w:val="Default"/>
      </w:pPr>
    </w:p>
    <w:p w14:paraId="6491F8D5" w14:textId="5756189A" w:rsidR="00911637" w:rsidRDefault="00911637" w:rsidP="00911637">
      <w:pPr>
        <w:rPr>
          <w:b/>
          <w:bCs/>
          <w:sz w:val="23"/>
          <w:szCs w:val="23"/>
        </w:rPr>
      </w:pPr>
      <w:r>
        <w:t xml:space="preserve"> </w:t>
      </w:r>
      <w:r>
        <w:rPr>
          <w:b/>
          <w:bCs/>
          <w:sz w:val="23"/>
          <w:szCs w:val="23"/>
        </w:rPr>
        <w:t xml:space="preserve">Implementation IDs: </w:t>
      </w:r>
      <w:r>
        <w:rPr>
          <w:b/>
          <w:bCs/>
          <w:sz w:val="23"/>
          <w:szCs w:val="23"/>
        </w:rPr>
        <w:tab/>
        <w:t xml:space="preserve">464091-464136 </w:t>
      </w:r>
    </w:p>
    <w:p w14:paraId="3A75D51C" w14:textId="5F2E20E9" w:rsidR="005A7ADD" w:rsidRDefault="00911637" w:rsidP="00911637">
      <w:pPr>
        <w:ind w:left="1440" w:firstLine="720"/>
        <w:rPr>
          <w:b/>
          <w:bCs/>
          <w:sz w:val="23"/>
          <w:szCs w:val="23"/>
        </w:rPr>
      </w:pPr>
      <w:r>
        <w:rPr>
          <w:b/>
          <w:bCs/>
          <w:sz w:val="23"/>
          <w:szCs w:val="23"/>
        </w:rPr>
        <w:t>464171-4642</w:t>
      </w:r>
      <w:r w:rsidR="00E4164B">
        <w:rPr>
          <w:b/>
          <w:bCs/>
          <w:sz w:val="23"/>
          <w:szCs w:val="23"/>
        </w:rPr>
        <w:t>13</w:t>
      </w:r>
    </w:p>
    <w:p w14:paraId="6C4A9DAA" w14:textId="00CCE4A4" w:rsidR="00E4164B" w:rsidRDefault="00E4164B" w:rsidP="00911637">
      <w:pPr>
        <w:ind w:left="1440" w:firstLine="720"/>
        <w:rPr>
          <w:b/>
          <w:bCs/>
          <w:sz w:val="23"/>
          <w:szCs w:val="23"/>
        </w:rPr>
      </w:pPr>
    </w:p>
    <w:p w14:paraId="4659C7BB" w14:textId="77777777" w:rsidR="000E19CA" w:rsidRDefault="000E19CA" w:rsidP="000E19CA">
      <w:pPr>
        <w:jc w:val="right"/>
        <w:rPr>
          <w:rFonts w:cstheme="minorHAnsi"/>
          <w:b/>
          <w:sz w:val="28"/>
          <w:szCs w:val="28"/>
        </w:rPr>
      </w:pPr>
    </w:p>
    <w:p w14:paraId="4659C7BC" w14:textId="77777777" w:rsidR="000E19CA" w:rsidRDefault="000E19CA" w:rsidP="000E19CA">
      <w:pPr>
        <w:jc w:val="right"/>
        <w:rPr>
          <w:rFonts w:cstheme="minorHAnsi"/>
          <w:b/>
          <w:sz w:val="28"/>
          <w:szCs w:val="28"/>
        </w:rPr>
      </w:pPr>
    </w:p>
    <w:p w14:paraId="4659C7BD" w14:textId="77777777" w:rsidR="000E19CA" w:rsidRDefault="000E19CA" w:rsidP="000E19CA">
      <w:pPr>
        <w:jc w:val="right"/>
        <w:rPr>
          <w:rFonts w:cstheme="minorHAnsi"/>
          <w:b/>
          <w:sz w:val="28"/>
          <w:szCs w:val="28"/>
        </w:rPr>
      </w:pPr>
    </w:p>
    <w:p w14:paraId="4659C7BE" w14:textId="77777777" w:rsidR="000E19CA" w:rsidRDefault="000E19CA" w:rsidP="000E19CA">
      <w:pPr>
        <w:jc w:val="right"/>
        <w:rPr>
          <w:rFonts w:cstheme="minorHAnsi"/>
          <w:b/>
          <w:sz w:val="28"/>
          <w:szCs w:val="28"/>
        </w:rPr>
      </w:pPr>
    </w:p>
    <w:p w14:paraId="4659C7BF" w14:textId="77777777" w:rsidR="000E19CA" w:rsidRDefault="000E19CA" w:rsidP="000E19CA">
      <w:pPr>
        <w:jc w:val="right"/>
        <w:rPr>
          <w:rFonts w:cstheme="minorHAnsi"/>
          <w:b/>
          <w:sz w:val="28"/>
          <w:szCs w:val="28"/>
        </w:rPr>
      </w:pPr>
    </w:p>
    <w:p w14:paraId="4659C7C0" w14:textId="77777777" w:rsidR="000E19CA" w:rsidRDefault="000E19CA" w:rsidP="000E19CA">
      <w:pPr>
        <w:jc w:val="right"/>
        <w:rPr>
          <w:rFonts w:cstheme="minorHAnsi"/>
          <w:b/>
          <w:sz w:val="28"/>
          <w:szCs w:val="28"/>
        </w:rPr>
      </w:pPr>
    </w:p>
    <w:p w14:paraId="4659C7C1" w14:textId="77777777" w:rsidR="000E19CA" w:rsidRDefault="000E19CA" w:rsidP="000E19CA">
      <w:pPr>
        <w:jc w:val="right"/>
        <w:rPr>
          <w:rFonts w:cstheme="minorHAnsi"/>
          <w:b/>
          <w:sz w:val="28"/>
          <w:szCs w:val="28"/>
        </w:rPr>
      </w:pPr>
    </w:p>
    <w:p w14:paraId="4659C7C2" w14:textId="77777777" w:rsidR="000E19CA" w:rsidRDefault="000E19CA" w:rsidP="000E19CA">
      <w:pPr>
        <w:jc w:val="right"/>
        <w:rPr>
          <w:rFonts w:cstheme="minorHAnsi"/>
          <w:b/>
          <w:sz w:val="28"/>
          <w:szCs w:val="28"/>
        </w:rPr>
      </w:pPr>
    </w:p>
    <w:p w14:paraId="4659C7C3" w14:textId="77777777" w:rsidR="000E19CA" w:rsidRDefault="000E19CA" w:rsidP="000E19CA">
      <w:pPr>
        <w:jc w:val="right"/>
        <w:rPr>
          <w:rFonts w:cstheme="minorHAnsi"/>
          <w:b/>
          <w:sz w:val="28"/>
          <w:szCs w:val="28"/>
        </w:rPr>
      </w:pPr>
    </w:p>
    <w:p w14:paraId="4659C7C4" w14:textId="77777777" w:rsidR="000E19CA" w:rsidRDefault="000E19CA" w:rsidP="000E19CA">
      <w:pPr>
        <w:jc w:val="right"/>
        <w:rPr>
          <w:rFonts w:cstheme="minorHAnsi"/>
          <w:b/>
          <w:sz w:val="28"/>
          <w:szCs w:val="28"/>
        </w:rPr>
      </w:pPr>
    </w:p>
    <w:p w14:paraId="4659C7C5" w14:textId="77777777" w:rsidR="000E19CA" w:rsidRDefault="000E19CA" w:rsidP="000E19CA">
      <w:pPr>
        <w:jc w:val="right"/>
        <w:rPr>
          <w:rFonts w:cstheme="minorHAnsi"/>
          <w:b/>
          <w:sz w:val="28"/>
          <w:szCs w:val="28"/>
        </w:rPr>
      </w:pPr>
    </w:p>
    <w:p w14:paraId="4659C7C6" w14:textId="77777777" w:rsidR="000E19CA" w:rsidRDefault="000E19CA" w:rsidP="000E19CA">
      <w:pPr>
        <w:jc w:val="right"/>
        <w:rPr>
          <w:rFonts w:cstheme="minorHAnsi"/>
          <w:b/>
          <w:sz w:val="28"/>
          <w:szCs w:val="28"/>
        </w:rPr>
      </w:pPr>
    </w:p>
    <w:p w14:paraId="4659C7C7" w14:textId="77777777" w:rsidR="000E19CA" w:rsidRDefault="000E19CA" w:rsidP="000E19CA">
      <w:pPr>
        <w:jc w:val="right"/>
        <w:rPr>
          <w:rFonts w:cstheme="minorHAnsi"/>
          <w:b/>
          <w:sz w:val="28"/>
          <w:szCs w:val="28"/>
        </w:rPr>
      </w:pPr>
    </w:p>
    <w:p w14:paraId="4659C7C8" w14:textId="77777777" w:rsidR="000E19CA" w:rsidRDefault="000E19CA" w:rsidP="000E19CA">
      <w:pPr>
        <w:jc w:val="right"/>
        <w:rPr>
          <w:rFonts w:cstheme="minorHAnsi"/>
          <w:b/>
          <w:sz w:val="28"/>
          <w:szCs w:val="28"/>
        </w:rPr>
      </w:pPr>
    </w:p>
    <w:p w14:paraId="4659C7C9" w14:textId="77777777" w:rsidR="00E372B8" w:rsidRDefault="00E372B8" w:rsidP="000E19CA">
      <w:pPr>
        <w:jc w:val="right"/>
        <w:rPr>
          <w:rFonts w:cstheme="minorHAnsi"/>
          <w:b/>
          <w:sz w:val="28"/>
          <w:szCs w:val="28"/>
        </w:rPr>
      </w:pPr>
    </w:p>
    <w:p w14:paraId="4659C7CA" w14:textId="55A0FF81" w:rsidR="00E372B8" w:rsidRDefault="004930AE" w:rsidP="00241A1F">
      <w:pPr>
        <w:jc w:val="right"/>
        <w:rPr>
          <w:rFonts w:cstheme="minorHAnsi"/>
          <w:b/>
          <w:sz w:val="28"/>
          <w:szCs w:val="28"/>
        </w:rPr>
      </w:pPr>
      <w:r>
        <w:rPr>
          <w:rFonts w:cstheme="minorHAnsi"/>
          <w:b/>
          <w:sz w:val="28"/>
          <w:szCs w:val="28"/>
        </w:rPr>
        <w:t>June 4</w:t>
      </w:r>
      <w:r w:rsidR="000E19CA">
        <w:rPr>
          <w:rFonts w:cstheme="minorHAnsi"/>
          <w:b/>
          <w:sz w:val="28"/>
          <w:szCs w:val="28"/>
        </w:rPr>
        <w:t>, 201</w:t>
      </w:r>
      <w:r w:rsidR="002218E2">
        <w:rPr>
          <w:rFonts w:cstheme="minorHAnsi"/>
          <w:b/>
          <w:sz w:val="28"/>
          <w:szCs w:val="28"/>
        </w:rPr>
        <w:t>8</w:t>
      </w:r>
    </w:p>
    <w:p w14:paraId="4659C7CB"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4659C7CC" w14:textId="73794766" w:rsidR="00FE520B" w:rsidRDefault="0059117D" w:rsidP="00FE520B">
      <w:pPr>
        <w:pStyle w:val="Heading1"/>
      </w:pPr>
      <w:r>
        <w:lastRenderedPageBreak/>
        <w:t xml:space="preserve">SDG&amp;E </w:t>
      </w:r>
      <w:r w:rsidR="0085355C">
        <w:t xml:space="preserve">Exterior LED Lighting Outdoor Street and Area </w:t>
      </w:r>
      <w:r>
        <w:t>Short Form Workpaper</w:t>
      </w:r>
    </w:p>
    <w:p w14:paraId="4659C7CD" w14:textId="77777777" w:rsidR="00413EF4" w:rsidRDefault="00413EF4" w:rsidP="00413EF4">
      <w:pPr>
        <w:pStyle w:val="Heading2"/>
      </w:pPr>
      <w:r>
        <w:t>Introduction</w:t>
      </w:r>
    </w:p>
    <w:p w14:paraId="5DF26188" w14:textId="54C7B478" w:rsidR="006121BD" w:rsidRDefault="00413EF4" w:rsidP="004930AE">
      <w:r>
        <w:t xml:space="preserve">This short form workpaper documents the </w:t>
      </w:r>
      <w:r w:rsidR="005F1AF8">
        <w:t xml:space="preserve">adoption of </w:t>
      </w:r>
      <w:r w:rsidR="00A97107">
        <w:t xml:space="preserve">PEAR database DEER Measure IDs and </w:t>
      </w:r>
      <w:r w:rsidR="005F1AF8">
        <w:t>PG</w:t>
      </w:r>
      <w:r w:rsidR="008A2300">
        <w:t>&amp;</w:t>
      </w:r>
      <w:r w:rsidR="005F1AF8">
        <w:t>E’s</w:t>
      </w:r>
      <w:r w:rsidR="00A97107">
        <w:t xml:space="preserve"> interim </w:t>
      </w:r>
      <w:r w:rsidR="005F1AF8">
        <w:t xml:space="preserve">Outdoor Area and Street Lighting workpaper (PGECOLTG151 Rev08) for calculating </w:t>
      </w:r>
      <w:r w:rsidR="00C414A6">
        <w:t>ex-ante</w:t>
      </w:r>
      <w:r w:rsidR="00C06B9E">
        <w:t xml:space="preserve"> </w:t>
      </w:r>
      <w:r w:rsidR="005F1AF8">
        <w:t xml:space="preserve">savings </w:t>
      </w:r>
      <w:r w:rsidR="00C06B9E">
        <w:t>impact</w:t>
      </w:r>
      <w:r w:rsidR="005F1AF8">
        <w:t>s</w:t>
      </w:r>
      <w:r w:rsidR="00C06B9E">
        <w:t xml:space="preserve"> and cost-effectiveness </w:t>
      </w:r>
      <w:r>
        <w:t xml:space="preserve">values </w:t>
      </w:r>
      <w:r w:rsidR="00C06B9E">
        <w:t xml:space="preserve">used for </w:t>
      </w:r>
      <w:r w:rsidR="005F1AF8">
        <w:t xml:space="preserve">LED outdoor area and </w:t>
      </w:r>
      <w:r w:rsidR="0085355C">
        <w:t>street lighting.</w:t>
      </w:r>
      <w:r w:rsidR="00C06B9E">
        <w:t xml:space="preserve"> </w:t>
      </w:r>
      <w:r w:rsidR="00894ED7">
        <w:t>The savings and cost</w:t>
      </w:r>
      <w:r w:rsidR="00660A9F">
        <w:t>s</w:t>
      </w:r>
      <w:r w:rsidR="00894ED7">
        <w:t xml:space="preserve"> are based on READi </w:t>
      </w:r>
      <w:r w:rsidR="00660A9F">
        <w:t xml:space="preserve">version </w:t>
      </w:r>
      <w:r w:rsidR="00894ED7">
        <w:t>2.4.8</w:t>
      </w:r>
      <w:r w:rsidR="009B0D73">
        <w:t xml:space="preserve"> Preliminary Review Database values.</w:t>
      </w:r>
      <w:r w:rsidR="004930AE">
        <w:t xml:space="preserve"> </w:t>
      </w:r>
    </w:p>
    <w:p w14:paraId="0C63334B" w14:textId="003672EE" w:rsidR="00C83693" w:rsidRDefault="00C83693" w:rsidP="004930AE"/>
    <w:p w14:paraId="43E3C8FC" w14:textId="376A5415" w:rsidR="00C83693" w:rsidRDefault="00D54CCE" w:rsidP="004930AE">
      <w:r>
        <w:t xml:space="preserve">Exceptions and </w:t>
      </w:r>
      <w:r w:rsidR="00C83693">
        <w:t xml:space="preserve">Clarifications </w:t>
      </w:r>
    </w:p>
    <w:p w14:paraId="3824AFB5" w14:textId="77777777" w:rsidR="00C83693" w:rsidRPr="00C83693" w:rsidRDefault="00C83693" w:rsidP="00C83693">
      <w:pPr>
        <w:pStyle w:val="ListParagraph"/>
        <w:numPr>
          <w:ilvl w:val="0"/>
          <w:numId w:val="21"/>
        </w:numPr>
        <w:rPr>
          <w:rFonts w:cstheme="minorHAnsi"/>
          <w:sz w:val="20"/>
          <w:szCs w:val="20"/>
        </w:rPr>
      </w:pPr>
      <w:r>
        <w:t xml:space="preserve">For ease of reporting claims process, the PEAR Measure Cost ID cost type was updated to “FULL” </w:t>
      </w:r>
    </w:p>
    <w:p w14:paraId="413A13D2" w14:textId="3D0306B2" w:rsidR="00C83693" w:rsidRPr="00C83693" w:rsidRDefault="00C83693" w:rsidP="00C83693">
      <w:pPr>
        <w:pStyle w:val="ListParagraph"/>
        <w:numPr>
          <w:ilvl w:val="0"/>
          <w:numId w:val="21"/>
        </w:numPr>
        <w:rPr>
          <w:rFonts w:cstheme="minorHAnsi"/>
          <w:sz w:val="20"/>
          <w:szCs w:val="20"/>
        </w:rPr>
      </w:pPr>
      <w:r>
        <w:t xml:space="preserve"> Standard Cost ID = “BaseCostZero” = 0.  </w:t>
      </w:r>
    </w:p>
    <w:p w14:paraId="107AE77A" w14:textId="271CFF37" w:rsidR="00C83693" w:rsidRPr="00D54CCE" w:rsidRDefault="00C83693" w:rsidP="00C83693">
      <w:pPr>
        <w:pStyle w:val="ListParagraph"/>
        <w:numPr>
          <w:ilvl w:val="0"/>
          <w:numId w:val="21"/>
        </w:numPr>
        <w:rPr>
          <w:rFonts w:cstheme="minorHAnsi"/>
          <w:sz w:val="20"/>
          <w:szCs w:val="20"/>
        </w:rPr>
      </w:pPr>
      <w:r>
        <w:t>Incremental Measure Cost</w:t>
      </w:r>
      <w:r w:rsidR="00D54CCE">
        <w:t xml:space="preserve"> = IMC </w:t>
      </w:r>
    </w:p>
    <w:p w14:paraId="1E77A6BE" w14:textId="1AA9DD8A" w:rsidR="00D54CCE" w:rsidRPr="00C83693" w:rsidRDefault="00D54CCE" w:rsidP="00C83693">
      <w:pPr>
        <w:pStyle w:val="ListParagraph"/>
        <w:numPr>
          <w:ilvl w:val="0"/>
          <w:numId w:val="21"/>
        </w:numPr>
        <w:rPr>
          <w:rFonts w:cstheme="minorHAnsi"/>
          <w:sz w:val="20"/>
          <w:szCs w:val="20"/>
        </w:rPr>
      </w:pPr>
      <w:r>
        <w:t>Table below provided by PGE workpaper (PGECOLTG151 R8 LED Outdoor Lighting)</w:t>
      </w:r>
    </w:p>
    <w:p w14:paraId="418EAF98" w14:textId="4F4FBE2F" w:rsidR="00C83693" w:rsidRPr="00D54CCE" w:rsidRDefault="00C83693" w:rsidP="00D54CCE">
      <w:pPr>
        <w:ind w:left="360"/>
        <w:rPr>
          <w:rFonts w:cstheme="minorHAnsi"/>
          <w:sz w:val="20"/>
          <w:szCs w:val="20"/>
        </w:rPr>
      </w:pPr>
      <w:ins w:id="1" w:author="Author">
        <w:r>
          <w:rPr>
            <w:noProof/>
          </w:rPr>
          <w:drawing>
            <wp:inline distT="0" distB="0" distL="0" distR="0" wp14:anchorId="413FF6AD" wp14:editId="6FEB52AB">
              <wp:extent cx="5943600"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657350"/>
                      </a:xfrm>
                      <a:prstGeom prst="rect">
                        <a:avLst/>
                      </a:prstGeom>
                    </pic:spPr>
                  </pic:pic>
                </a:graphicData>
              </a:graphic>
            </wp:inline>
          </w:drawing>
        </w:r>
      </w:ins>
    </w:p>
    <w:p w14:paraId="4659C7D0" w14:textId="77777777" w:rsidR="00B57F32" w:rsidRDefault="00B57F32" w:rsidP="00B57F32">
      <w:pPr>
        <w:pStyle w:val="Heading2"/>
      </w:pPr>
      <w:r w:rsidRPr="005734A4">
        <w:t>Document Revision History</w:t>
      </w:r>
      <w:r w:rsidRPr="0025216C">
        <w:t xml:space="preserve"> </w:t>
      </w:r>
    </w:p>
    <w:tbl>
      <w:tblPr>
        <w:tblStyle w:val="TableGrid11"/>
        <w:tblW w:w="5436" w:type="pct"/>
        <w:tblLook w:val="01E0" w:firstRow="1" w:lastRow="1" w:firstColumn="1" w:lastColumn="1" w:noHBand="0" w:noVBand="0"/>
      </w:tblPr>
      <w:tblGrid>
        <w:gridCol w:w="524"/>
        <w:gridCol w:w="1275"/>
        <w:gridCol w:w="1614"/>
        <w:gridCol w:w="6752"/>
      </w:tblGrid>
      <w:tr w:rsidR="00B57F32" w:rsidRPr="00500C4E" w14:paraId="4659C7D5" w14:textId="77777777" w:rsidTr="00C83693">
        <w:trPr>
          <w:trHeight w:val="20"/>
        </w:trPr>
        <w:tc>
          <w:tcPr>
            <w:tcW w:w="258" w:type="pct"/>
            <w:shd w:val="clear" w:color="auto" w:fill="D9D9D9" w:themeFill="background1" w:themeFillShade="D9"/>
          </w:tcPr>
          <w:p w14:paraId="4659C7D1" w14:textId="77777777" w:rsidR="00B57F32" w:rsidRPr="000E2B6B" w:rsidRDefault="00B57F32" w:rsidP="00CA1893">
            <w:pPr>
              <w:rPr>
                <w:rStyle w:val="Strong"/>
                <w:bCs w:val="0"/>
              </w:rPr>
            </w:pPr>
            <w:r w:rsidRPr="000E2B6B">
              <w:rPr>
                <w:rStyle w:val="Strong"/>
              </w:rPr>
              <w:t>Rev</w:t>
            </w:r>
          </w:p>
        </w:tc>
        <w:tc>
          <w:tcPr>
            <w:tcW w:w="627" w:type="pct"/>
            <w:shd w:val="clear" w:color="auto" w:fill="D9D9D9" w:themeFill="background1" w:themeFillShade="D9"/>
          </w:tcPr>
          <w:p w14:paraId="4659C7D2" w14:textId="77777777" w:rsidR="00B57F32" w:rsidRPr="000E2B6B" w:rsidRDefault="00B57F32" w:rsidP="00CA1893">
            <w:pPr>
              <w:rPr>
                <w:rStyle w:val="Strong"/>
                <w:bCs w:val="0"/>
              </w:rPr>
            </w:pPr>
            <w:r w:rsidRPr="000E2B6B">
              <w:rPr>
                <w:rStyle w:val="Strong"/>
              </w:rPr>
              <w:t>Date</w:t>
            </w:r>
          </w:p>
        </w:tc>
        <w:tc>
          <w:tcPr>
            <w:tcW w:w="794" w:type="pct"/>
            <w:shd w:val="clear" w:color="auto" w:fill="D9D9D9" w:themeFill="background1" w:themeFillShade="D9"/>
          </w:tcPr>
          <w:p w14:paraId="4659C7D3" w14:textId="77777777" w:rsidR="00B57F32" w:rsidRPr="000E2B6B" w:rsidRDefault="00B57F32" w:rsidP="00CA1893">
            <w:pPr>
              <w:rPr>
                <w:rStyle w:val="Strong"/>
                <w:bCs w:val="0"/>
              </w:rPr>
            </w:pPr>
            <w:r w:rsidRPr="000E2B6B">
              <w:rPr>
                <w:rStyle w:val="Strong"/>
              </w:rPr>
              <w:t>Author</w:t>
            </w:r>
          </w:p>
        </w:tc>
        <w:tc>
          <w:tcPr>
            <w:tcW w:w="3321" w:type="pct"/>
            <w:shd w:val="clear" w:color="auto" w:fill="D9D9D9" w:themeFill="background1" w:themeFillShade="D9"/>
          </w:tcPr>
          <w:p w14:paraId="4659C7D4" w14:textId="77777777" w:rsidR="00B57F32" w:rsidRPr="000E2B6B" w:rsidRDefault="00B57F32" w:rsidP="00CA1893">
            <w:pPr>
              <w:rPr>
                <w:rStyle w:val="Strong"/>
                <w:bCs w:val="0"/>
              </w:rPr>
            </w:pPr>
            <w:r w:rsidRPr="000E2B6B">
              <w:rPr>
                <w:rStyle w:val="Strong"/>
              </w:rPr>
              <w:t>Summary of Changes</w:t>
            </w:r>
          </w:p>
        </w:tc>
      </w:tr>
      <w:tr w:rsidR="00B57F32" w:rsidRPr="00500C4E" w14:paraId="4659C7DA" w14:textId="77777777" w:rsidTr="00C83693">
        <w:trPr>
          <w:trHeight w:val="20"/>
        </w:trPr>
        <w:tc>
          <w:tcPr>
            <w:tcW w:w="258" w:type="pct"/>
            <w:vAlign w:val="center"/>
          </w:tcPr>
          <w:p w14:paraId="4659C7D6" w14:textId="647283A0" w:rsidR="00B57F32" w:rsidRPr="000E2B6B" w:rsidRDefault="0085355C" w:rsidP="00CA1893">
            <w:pPr>
              <w:jc w:val="center"/>
              <w:rPr>
                <w:rFonts w:cstheme="minorHAnsi"/>
                <w:szCs w:val="20"/>
              </w:rPr>
            </w:pPr>
            <w:r>
              <w:rPr>
                <w:rFonts w:cstheme="minorHAnsi"/>
                <w:szCs w:val="20"/>
              </w:rPr>
              <w:t>0</w:t>
            </w:r>
          </w:p>
        </w:tc>
        <w:tc>
          <w:tcPr>
            <w:tcW w:w="627" w:type="pct"/>
            <w:vAlign w:val="center"/>
          </w:tcPr>
          <w:p w14:paraId="4659C7D7" w14:textId="4ABC9852" w:rsidR="00B57F32" w:rsidRPr="000E2B6B" w:rsidRDefault="0085355C" w:rsidP="00CA1893">
            <w:pPr>
              <w:jc w:val="center"/>
              <w:rPr>
                <w:rFonts w:cstheme="minorHAnsi"/>
                <w:szCs w:val="20"/>
              </w:rPr>
            </w:pPr>
            <w:r>
              <w:rPr>
                <w:rFonts w:cstheme="minorHAnsi"/>
                <w:szCs w:val="20"/>
              </w:rPr>
              <w:t>11/19/2008</w:t>
            </w:r>
          </w:p>
        </w:tc>
        <w:tc>
          <w:tcPr>
            <w:tcW w:w="794" w:type="pct"/>
            <w:vAlign w:val="center"/>
          </w:tcPr>
          <w:p w14:paraId="4659C7D8" w14:textId="7AF01B4E" w:rsidR="00B57F32" w:rsidRPr="000E2B6B" w:rsidRDefault="0085355C" w:rsidP="0085355C">
            <w:pPr>
              <w:jc w:val="center"/>
              <w:rPr>
                <w:rFonts w:cstheme="minorHAnsi"/>
                <w:szCs w:val="20"/>
              </w:rPr>
            </w:pPr>
            <w:r>
              <w:rPr>
                <w:rFonts w:cstheme="minorHAnsi"/>
                <w:szCs w:val="20"/>
              </w:rPr>
              <w:t>PG</w:t>
            </w:r>
            <w:r w:rsidR="00660A9F">
              <w:rPr>
                <w:rFonts w:cstheme="minorHAnsi"/>
                <w:szCs w:val="20"/>
              </w:rPr>
              <w:t>&amp;</w:t>
            </w:r>
            <w:r>
              <w:rPr>
                <w:rFonts w:cstheme="minorHAnsi"/>
                <w:szCs w:val="20"/>
              </w:rPr>
              <w:t>E</w:t>
            </w:r>
          </w:p>
        </w:tc>
        <w:tc>
          <w:tcPr>
            <w:tcW w:w="3321" w:type="pct"/>
          </w:tcPr>
          <w:p w14:paraId="12D5EE13" w14:textId="3EDBD81F" w:rsidR="0085355C" w:rsidRDefault="0085355C" w:rsidP="00CA1893">
            <w:pPr>
              <w:rPr>
                <w:rFonts w:cstheme="minorHAnsi"/>
                <w:bCs/>
                <w:szCs w:val="20"/>
              </w:rPr>
            </w:pPr>
            <w:r w:rsidRPr="008B4E70">
              <w:rPr>
                <w:rFonts w:cstheme="minorHAnsi"/>
                <w:bCs/>
                <w:szCs w:val="20"/>
              </w:rPr>
              <w:t>Original work paper (adopted form PG</w:t>
            </w:r>
            <w:r w:rsidR="00660A9F">
              <w:rPr>
                <w:rFonts w:cstheme="minorHAnsi"/>
                <w:bCs/>
                <w:szCs w:val="20"/>
              </w:rPr>
              <w:t>&amp;</w:t>
            </w:r>
            <w:r w:rsidRPr="008B4E70">
              <w:rPr>
                <w:rFonts w:cstheme="minorHAnsi"/>
                <w:bCs/>
                <w:szCs w:val="20"/>
              </w:rPr>
              <w:t>E Work paper)</w:t>
            </w:r>
          </w:p>
          <w:p w14:paraId="4659C7D9" w14:textId="76BB8478" w:rsidR="00B57F32" w:rsidRPr="000E2B6B" w:rsidRDefault="00B57F32" w:rsidP="00CA1893">
            <w:pPr>
              <w:rPr>
                <w:rFonts w:cstheme="minorHAnsi"/>
              </w:rPr>
            </w:pPr>
          </w:p>
        </w:tc>
      </w:tr>
      <w:tr w:rsidR="00B57F32" w:rsidRPr="00500C4E" w14:paraId="4659C7DF" w14:textId="77777777" w:rsidTr="00C83693">
        <w:trPr>
          <w:trHeight w:val="20"/>
        </w:trPr>
        <w:tc>
          <w:tcPr>
            <w:tcW w:w="258" w:type="pct"/>
            <w:vAlign w:val="center"/>
          </w:tcPr>
          <w:p w14:paraId="4659C7DB" w14:textId="183073BC" w:rsidR="00B57F32" w:rsidRPr="000E2B6B" w:rsidRDefault="0085355C" w:rsidP="00CA1893">
            <w:pPr>
              <w:jc w:val="center"/>
              <w:rPr>
                <w:rStyle w:val="Strong"/>
                <w:b w:val="0"/>
              </w:rPr>
            </w:pPr>
            <w:r>
              <w:rPr>
                <w:rStyle w:val="Strong"/>
                <w:b w:val="0"/>
              </w:rPr>
              <w:t>1</w:t>
            </w:r>
          </w:p>
        </w:tc>
        <w:tc>
          <w:tcPr>
            <w:tcW w:w="627" w:type="pct"/>
            <w:vAlign w:val="center"/>
          </w:tcPr>
          <w:p w14:paraId="4659C7DC" w14:textId="0F239372" w:rsidR="00B57F32" w:rsidRPr="000E2B6B" w:rsidRDefault="0085355C" w:rsidP="00CA1893">
            <w:pPr>
              <w:jc w:val="center"/>
              <w:rPr>
                <w:rStyle w:val="Strong"/>
                <w:b w:val="0"/>
              </w:rPr>
            </w:pPr>
            <w:r>
              <w:rPr>
                <w:rStyle w:val="Strong"/>
                <w:b w:val="0"/>
              </w:rPr>
              <w:t>12/03/2009</w:t>
            </w:r>
          </w:p>
        </w:tc>
        <w:tc>
          <w:tcPr>
            <w:tcW w:w="794" w:type="pct"/>
            <w:vAlign w:val="center"/>
          </w:tcPr>
          <w:p w14:paraId="4659C7DD" w14:textId="7DB0BBB4" w:rsidR="00B57F32" w:rsidRPr="000E2B6B" w:rsidRDefault="0085355C" w:rsidP="0085355C">
            <w:pPr>
              <w:jc w:val="center"/>
              <w:rPr>
                <w:rStyle w:val="Strong"/>
                <w:b w:val="0"/>
              </w:rPr>
            </w:pPr>
            <w:r>
              <w:rPr>
                <w:rFonts w:cstheme="minorHAnsi"/>
                <w:szCs w:val="20"/>
              </w:rPr>
              <w:t>Lucie Sidibe / SDG</w:t>
            </w:r>
            <w:r w:rsidR="00660A9F">
              <w:rPr>
                <w:rFonts w:cstheme="minorHAnsi"/>
                <w:szCs w:val="20"/>
              </w:rPr>
              <w:t>&amp;</w:t>
            </w:r>
            <w:r>
              <w:rPr>
                <w:rFonts w:cstheme="minorHAnsi"/>
                <w:szCs w:val="20"/>
              </w:rPr>
              <w:t>E</w:t>
            </w:r>
          </w:p>
        </w:tc>
        <w:tc>
          <w:tcPr>
            <w:tcW w:w="3321" w:type="pct"/>
          </w:tcPr>
          <w:p w14:paraId="33F9ACB9" w14:textId="0FB39A2C" w:rsidR="0085355C" w:rsidRPr="008B4E70" w:rsidRDefault="0085355C" w:rsidP="0085355C">
            <w:pPr>
              <w:rPr>
                <w:rFonts w:cstheme="minorHAnsi"/>
                <w:bCs/>
                <w:szCs w:val="20"/>
              </w:rPr>
            </w:pPr>
            <w:r w:rsidRPr="008B4E70">
              <w:rPr>
                <w:rFonts w:cstheme="minorHAnsi"/>
                <w:bCs/>
                <w:szCs w:val="20"/>
              </w:rPr>
              <w:t>1-Update NTG to 2011 filing table</w:t>
            </w:r>
          </w:p>
          <w:p w14:paraId="0C64089B" w14:textId="43A874B3" w:rsidR="0085355C" w:rsidRPr="008B4E70" w:rsidRDefault="0085355C" w:rsidP="0085355C">
            <w:pPr>
              <w:rPr>
                <w:rFonts w:cstheme="minorHAnsi"/>
                <w:bCs/>
                <w:szCs w:val="20"/>
              </w:rPr>
            </w:pPr>
            <w:r w:rsidRPr="008B4E70">
              <w:rPr>
                <w:rFonts w:cstheme="minorHAnsi"/>
                <w:bCs/>
                <w:szCs w:val="20"/>
              </w:rPr>
              <w:t>2- Update Run Hrs to 4</w:t>
            </w:r>
            <w:r w:rsidR="00660A9F">
              <w:rPr>
                <w:rFonts w:cstheme="minorHAnsi"/>
                <w:bCs/>
                <w:szCs w:val="20"/>
              </w:rPr>
              <w:t>,</w:t>
            </w:r>
            <w:r w:rsidRPr="008B4E70">
              <w:rPr>
                <w:rFonts w:cstheme="minorHAnsi"/>
                <w:bCs/>
                <w:szCs w:val="20"/>
              </w:rPr>
              <w:t xml:space="preserve">165 </w:t>
            </w:r>
            <w:r w:rsidR="00660A9F">
              <w:rPr>
                <w:rFonts w:cstheme="minorHAnsi"/>
                <w:bCs/>
                <w:szCs w:val="20"/>
              </w:rPr>
              <w:t xml:space="preserve">hours </w:t>
            </w:r>
            <w:r w:rsidRPr="008B4E70">
              <w:rPr>
                <w:rFonts w:cstheme="minorHAnsi"/>
                <w:bCs/>
                <w:szCs w:val="20"/>
              </w:rPr>
              <w:t>(ET Assessment Study)</w:t>
            </w:r>
          </w:p>
          <w:p w14:paraId="74AADC26" w14:textId="77777777" w:rsidR="0085355C" w:rsidRPr="008B4E70" w:rsidRDefault="0085355C" w:rsidP="0085355C">
            <w:pPr>
              <w:rPr>
                <w:rFonts w:cstheme="minorHAnsi"/>
                <w:bCs/>
                <w:szCs w:val="20"/>
              </w:rPr>
            </w:pPr>
            <w:r w:rsidRPr="008B4E70">
              <w:rPr>
                <w:rFonts w:cstheme="minorHAnsi"/>
                <w:bCs/>
                <w:szCs w:val="20"/>
              </w:rPr>
              <w:t>3- Update Base case/Measure Value</w:t>
            </w:r>
          </w:p>
          <w:p w14:paraId="59CCA6B3" w14:textId="315E4090" w:rsidR="0085355C" w:rsidRPr="008B4E70" w:rsidRDefault="0085355C" w:rsidP="0085355C">
            <w:pPr>
              <w:rPr>
                <w:rFonts w:cstheme="minorHAnsi"/>
                <w:bCs/>
                <w:szCs w:val="20"/>
              </w:rPr>
            </w:pPr>
            <w:r w:rsidRPr="008B4E70">
              <w:rPr>
                <w:rFonts w:cstheme="minorHAnsi"/>
                <w:bCs/>
                <w:szCs w:val="20"/>
              </w:rPr>
              <w:t>4-SDG</w:t>
            </w:r>
            <w:r w:rsidR="00660A9F">
              <w:rPr>
                <w:rFonts w:cstheme="minorHAnsi"/>
                <w:bCs/>
                <w:szCs w:val="20"/>
              </w:rPr>
              <w:t>&amp;</w:t>
            </w:r>
            <w:r w:rsidRPr="008B4E70">
              <w:rPr>
                <w:rFonts w:cstheme="minorHAnsi"/>
                <w:bCs/>
                <w:szCs w:val="20"/>
              </w:rPr>
              <w:t>E weighted Saving Calc</w:t>
            </w:r>
          </w:p>
          <w:p w14:paraId="4659C7DE" w14:textId="1B23F579" w:rsidR="00B57F32" w:rsidRPr="000E2B6B" w:rsidRDefault="0085355C" w:rsidP="0085355C">
            <w:pPr>
              <w:rPr>
                <w:rStyle w:val="Strong"/>
                <w:b w:val="0"/>
                <w:bCs w:val="0"/>
              </w:rPr>
            </w:pPr>
            <w:r w:rsidRPr="008B4E70">
              <w:rPr>
                <w:rFonts w:cstheme="minorHAnsi"/>
                <w:bCs/>
                <w:szCs w:val="20"/>
              </w:rPr>
              <w:t>5- Completed measure cost using DEER08 as base case data</w:t>
            </w:r>
          </w:p>
        </w:tc>
      </w:tr>
      <w:tr w:rsidR="00B57F32" w:rsidRPr="00500C4E" w14:paraId="4659C7E4" w14:textId="77777777" w:rsidTr="00C83693">
        <w:trPr>
          <w:trHeight w:val="20"/>
        </w:trPr>
        <w:tc>
          <w:tcPr>
            <w:tcW w:w="258" w:type="pct"/>
            <w:vAlign w:val="center"/>
          </w:tcPr>
          <w:p w14:paraId="4659C7E0" w14:textId="15D4A846" w:rsidR="00B57F32" w:rsidRDefault="0085355C" w:rsidP="00CA1893">
            <w:pPr>
              <w:jc w:val="center"/>
              <w:rPr>
                <w:rFonts w:cstheme="minorHAnsi"/>
                <w:szCs w:val="20"/>
              </w:rPr>
            </w:pPr>
            <w:r>
              <w:rPr>
                <w:rFonts w:cstheme="minorHAnsi"/>
                <w:szCs w:val="20"/>
              </w:rPr>
              <w:t>2</w:t>
            </w:r>
          </w:p>
        </w:tc>
        <w:tc>
          <w:tcPr>
            <w:tcW w:w="627" w:type="pct"/>
            <w:vAlign w:val="center"/>
          </w:tcPr>
          <w:p w14:paraId="4659C7E1" w14:textId="7D7A2B9B" w:rsidR="00B57F32" w:rsidRDefault="0085355C" w:rsidP="00CA1893">
            <w:pPr>
              <w:jc w:val="center"/>
              <w:rPr>
                <w:rFonts w:cstheme="minorHAnsi"/>
                <w:szCs w:val="20"/>
              </w:rPr>
            </w:pPr>
            <w:r>
              <w:rPr>
                <w:rFonts w:cstheme="minorHAnsi"/>
                <w:szCs w:val="20"/>
              </w:rPr>
              <w:t>6/27/2014</w:t>
            </w:r>
          </w:p>
        </w:tc>
        <w:tc>
          <w:tcPr>
            <w:tcW w:w="794" w:type="pct"/>
            <w:vAlign w:val="center"/>
          </w:tcPr>
          <w:p w14:paraId="4659C7E2" w14:textId="5DD48B82" w:rsidR="00B57F32" w:rsidRDefault="0085355C" w:rsidP="0085355C">
            <w:pPr>
              <w:jc w:val="center"/>
              <w:rPr>
                <w:rFonts w:cstheme="minorHAnsi"/>
                <w:szCs w:val="20"/>
              </w:rPr>
            </w:pPr>
            <w:r>
              <w:rPr>
                <w:rFonts w:cstheme="minorHAnsi"/>
                <w:szCs w:val="20"/>
              </w:rPr>
              <w:t>Judelson Enriquez / RMS</w:t>
            </w:r>
          </w:p>
        </w:tc>
        <w:tc>
          <w:tcPr>
            <w:tcW w:w="3321" w:type="pct"/>
          </w:tcPr>
          <w:p w14:paraId="34F1F5BE" w14:textId="77777777" w:rsidR="0085355C" w:rsidRPr="00EA6E90" w:rsidRDefault="0085355C" w:rsidP="0085355C">
            <w:pPr>
              <w:rPr>
                <w:bCs/>
                <w:szCs w:val="20"/>
              </w:rPr>
            </w:pPr>
            <w:r>
              <w:rPr>
                <w:rFonts w:cstheme="minorHAnsi"/>
                <w:bCs/>
                <w:szCs w:val="20"/>
              </w:rPr>
              <w:t xml:space="preserve">1. </w:t>
            </w:r>
            <w:r>
              <w:rPr>
                <w:bCs/>
                <w:szCs w:val="20"/>
              </w:rPr>
              <w:t xml:space="preserve">Updated </w:t>
            </w:r>
            <w:r w:rsidRPr="00EA6E90">
              <w:rPr>
                <w:bCs/>
                <w:szCs w:val="20"/>
              </w:rPr>
              <w:t>Measures table</w:t>
            </w:r>
            <w:r>
              <w:rPr>
                <w:bCs/>
                <w:szCs w:val="20"/>
              </w:rPr>
              <w:t xml:space="preserve"> with product codes and measure requirements</w:t>
            </w:r>
            <w:r w:rsidRPr="00EA6E90">
              <w:rPr>
                <w:bCs/>
                <w:szCs w:val="20"/>
              </w:rPr>
              <w:t xml:space="preserve">, DEER Difference Summary table, Code Summary table, </w:t>
            </w:r>
            <w:r>
              <w:rPr>
                <w:bCs/>
                <w:szCs w:val="20"/>
              </w:rPr>
              <w:t>EUL ID table, NTG ID table, GSIA ID table, building type, load shape, and TOU section.</w:t>
            </w:r>
          </w:p>
          <w:p w14:paraId="416D5895" w14:textId="782E4FE4" w:rsidR="0085355C" w:rsidRDefault="00660A9F" w:rsidP="0085355C">
            <w:pPr>
              <w:rPr>
                <w:bCs/>
                <w:szCs w:val="20"/>
              </w:rPr>
            </w:pPr>
            <w:r>
              <w:rPr>
                <w:bCs/>
                <w:szCs w:val="20"/>
              </w:rPr>
              <w:t>2</w:t>
            </w:r>
            <w:r w:rsidR="0085355C">
              <w:rPr>
                <w:bCs/>
                <w:szCs w:val="20"/>
              </w:rPr>
              <w:t>. Updated costs and tables using SCE costs and approach.</w:t>
            </w:r>
          </w:p>
          <w:p w14:paraId="4659C7E3" w14:textId="23BBC9BA" w:rsidR="00B57F32" w:rsidRPr="00D15129" w:rsidRDefault="00660A9F" w:rsidP="0085355C">
            <w:pPr>
              <w:rPr>
                <w:rFonts w:cstheme="minorHAnsi"/>
                <w:bCs/>
                <w:szCs w:val="20"/>
              </w:rPr>
            </w:pPr>
            <w:r>
              <w:rPr>
                <w:bCs/>
                <w:szCs w:val="20"/>
              </w:rPr>
              <w:t>3</w:t>
            </w:r>
            <w:r w:rsidR="0085355C">
              <w:rPr>
                <w:bCs/>
                <w:szCs w:val="20"/>
              </w:rPr>
              <w:t xml:space="preserve">. </w:t>
            </w:r>
            <w:r w:rsidR="0085355C" w:rsidRPr="00493236">
              <w:rPr>
                <w:bCs/>
                <w:szCs w:val="20"/>
              </w:rPr>
              <w:t>Updated measure wattage summary table using May 30 lighting disposition</w:t>
            </w:r>
            <w:r w:rsidR="0085355C">
              <w:rPr>
                <w:bCs/>
                <w:szCs w:val="20"/>
              </w:rPr>
              <w:t xml:space="preserve"> and generated the calculation template.</w:t>
            </w:r>
          </w:p>
        </w:tc>
      </w:tr>
      <w:tr w:rsidR="00B57F32" w:rsidRPr="00500C4E" w14:paraId="4659C7E9" w14:textId="77777777" w:rsidTr="00C83693">
        <w:trPr>
          <w:trHeight w:val="20"/>
        </w:trPr>
        <w:tc>
          <w:tcPr>
            <w:tcW w:w="258" w:type="pct"/>
          </w:tcPr>
          <w:p w14:paraId="4659C7E5" w14:textId="036DC985" w:rsidR="00B57F32" w:rsidRDefault="00184386" w:rsidP="00CA1893">
            <w:pPr>
              <w:jc w:val="center"/>
              <w:rPr>
                <w:rFonts w:cstheme="minorHAnsi"/>
                <w:szCs w:val="20"/>
              </w:rPr>
            </w:pPr>
            <w:r>
              <w:rPr>
                <w:rFonts w:cstheme="minorHAnsi"/>
                <w:szCs w:val="20"/>
              </w:rPr>
              <w:t>4</w:t>
            </w:r>
          </w:p>
        </w:tc>
        <w:tc>
          <w:tcPr>
            <w:tcW w:w="627" w:type="pct"/>
          </w:tcPr>
          <w:p w14:paraId="4659C7E6" w14:textId="09EC992B" w:rsidR="00B57F32" w:rsidRDefault="00184386" w:rsidP="00CA1893">
            <w:pPr>
              <w:jc w:val="center"/>
              <w:rPr>
                <w:rFonts w:cstheme="minorHAnsi"/>
                <w:szCs w:val="20"/>
              </w:rPr>
            </w:pPr>
            <w:r>
              <w:rPr>
                <w:rFonts w:cstheme="minorHAnsi"/>
                <w:szCs w:val="20"/>
              </w:rPr>
              <w:t>1</w:t>
            </w:r>
            <w:r w:rsidR="0085355C">
              <w:rPr>
                <w:rFonts w:cstheme="minorHAnsi"/>
                <w:szCs w:val="20"/>
              </w:rPr>
              <w:t>/</w:t>
            </w:r>
            <w:r w:rsidR="002218E2">
              <w:rPr>
                <w:rFonts w:cstheme="minorHAnsi"/>
                <w:szCs w:val="20"/>
              </w:rPr>
              <w:t>02</w:t>
            </w:r>
            <w:r w:rsidR="0085355C">
              <w:rPr>
                <w:rFonts w:cstheme="minorHAnsi"/>
                <w:szCs w:val="20"/>
              </w:rPr>
              <w:t>/201</w:t>
            </w:r>
            <w:r w:rsidR="002218E2">
              <w:rPr>
                <w:rFonts w:cstheme="minorHAnsi"/>
                <w:szCs w:val="20"/>
              </w:rPr>
              <w:t>8</w:t>
            </w:r>
          </w:p>
        </w:tc>
        <w:tc>
          <w:tcPr>
            <w:tcW w:w="794" w:type="pct"/>
          </w:tcPr>
          <w:p w14:paraId="4659C7E7" w14:textId="19A32955" w:rsidR="00B57F32" w:rsidRDefault="0085355C" w:rsidP="00CA1893">
            <w:pPr>
              <w:rPr>
                <w:rFonts w:cstheme="minorHAnsi"/>
                <w:szCs w:val="20"/>
              </w:rPr>
            </w:pPr>
            <w:r>
              <w:rPr>
                <w:rFonts w:cstheme="minorHAnsi"/>
                <w:szCs w:val="20"/>
              </w:rPr>
              <w:t>Eduardo Reynoso/ SDG&amp;E</w:t>
            </w:r>
          </w:p>
        </w:tc>
        <w:tc>
          <w:tcPr>
            <w:tcW w:w="3321" w:type="pct"/>
          </w:tcPr>
          <w:p w14:paraId="3D5F197B" w14:textId="484CC844" w:rsidR="005F1AF8" w:rsidRPr="005F1AF8" w:rsidRDefault="005F1AF8" w:rsidP="005F1AF8">
            <w:pPr>
              <w:pStyle w:val="ListParagraph"/>
              <w:numPr>
                <w:ilvl w:val="0"/>
                <w:numId w:val="12"/>
              </w:numPr>
              <w:rPr>
                <w:rFonts w:cstheme="minorHAnsi"/>
                <w:bCs/>
                <w:szCs w:val="20"/>
              </w:rPr>
            </w:pPr>
            <w:r>
              <w:t>Workpaper revision 3 was a database error</w:t>
            </w:r>
            <w:r w:rsidR="00C3018E">
              <w:t xml:space="preserve"> and skipped to revision 4.</w:t>
            </w:r>
            <w:r w:rsidR="00482C48">
              <w:t xml:space="preserve"> </w:t>
            </w:r>
          </w:p>
          <w:p w14:paraId="52F43FBA" w14:textId="669A0282" w:rsidR="005F1AF8" w:rsidRPr="005F1AF8" w:rsidRDefault="005F1AF8" w:rsidP="005F1AF8">
            <w:pPr>
              <w:pStyle w:val="ListParagraph"/>
              <w:numPr>
                <w:ilvl w:val="0"/>
                <w:numId w:val="12"/>
              </w:numPr>
              <w:rPr>
                <w:rFonts w:cstheme="minorHAnsi"/>
                <w:bCs/>
                <w:szCs w:val="20"/>
              </w:rPr>
            </w:pPr>
            <w:r>
              <w:t xml:space="preserve">Adoption of PGECOLTG151 Revision 8 workpaper dated 1/1/2018. </w:t>
            </w:r>
          </w:p>
          <w:p w14:paraId="00C33307" w14:textId="32FBF1BC" w:rsidR="005F1AF8" w:rsidRPr="0077577C" w:rsidRDefault="0085355C" w:rsidP="00314785">
            <w:pPr>
              <w:pStyle w:val="ListParagraph"/>
              <w:numPr>
                <w:ilvl w:val="0"/>
                <w:numId w:val="12"/>
              </w:numPr>
              <w:rPr>
                <w:rFonts w:cstheme="minorHAnsi"/>
                <w:szCs w:val="20"/>
              </w:rPr>
            </w:pPr>
            <w:r w:rsidRPr="005F1AF8">
              <w:rPr>
                <w:rFonts w:cstheme="minorHAnsi"/>
                <w:bCs/>
                <w:szCs w:val="20"/>
              </w:rPr>
              <w:t>Updated the measures requirements to new DLC V4.2 minimum</w:t>
            </w:r>
            <w:r w:rsidR="005F1AF8" w:rsidRPr="005F1AF8">
              <w:rPr>
                <w:rFonts w:cstheme="minorHAnsi"/>
                <w:bCs/>
                <w:szCs w:val="20"/>
              </w:rPr>
              <w:t xml:space="preserve"> Standards.  </w:t>
            </w:r>
          </w:p>
          <w:p w14:paraId="47B12624" w14:textId="53990F90" w:rsidR="0077577C" w:rsidRPr="00713453" w:rsidRDefault="0077577C" w:rsidP="00713453">
            <w:pPr>
              <w:pStyle w:val="ListParagraph"/>
              <w:numPr>
                <w:ilvl w:val="0"/>
                <w:numId w:val="12"/>
              </w:numPr>
              <w:rPr>
                <w:rFonts w:cstheme="minorHAnsi"/>
                <w:szCs w:val="20"/>
              </w:rPr>
            </w:pPr>
            <w:r>
              <w:rPr>
                <w:rFonts w:cstheme="minorHAnsi"/>
                <w:bCs/>
                <w:szCs w:val="20"/>
              </w:rPr>
              <w:t>Generated new MFm building type savings impacts with the assumption that the HOU (</w:t>
            </w:r>
            <w:r w:rsidR="00790A32">
              <w:rPr>
                <w:rFonts w:cstheme="minorHAnsi"/>
                <w:bCs/>
                <w:szCs w:val="20"/>
              </w:rPr>
              <w:t xml:space="preserve">3390 </w:t>
            </w:r>
            <w:r>
              <w:rPr>
                <w:rFonts w:cstheme="minorHAnsi"/>
                <w:bCs/>
                <w:szCs w:val="20"/>
              </w:rPr>
              <w:t xml:space="preserve">hours/year) for outdoor area lighting </w:t>
            </w:r>
            <w:r w:rsidR="00790A32">
              <w:rPr>
                <w:rFonts w:cstheme="minorHAnsi"/>
                <w:bCs/>
                <w:szCs w:val="20"/>
              </w:rPr>
              <w:t xml:space="preserve">differ between Res (MFm) and </w:t>
            </w:r>
            <w:r>
              <w:rPr>
                <w:rFonts w:cstheme="minorHAnsi"/>
                <w:bCs/>
                <w:szCs w:val="20"/>
              </w:rPr>
              <w:t>Non-Res. The SDG&amp;E Implementation IDs associated with these are 464214-</w:t>
            </w:r>
            <w:r w:rsidR="00713453">
              <w:rPr>
                <w:rFonts w:cstheme="minorHAnsi"/>
                <w:bCs/>
                <w:szCs w:val="20"/>
              </w:rPr>
              <w:t xml:space="preserve">464225 and 464262-464265. </w:t>
            </w:r>
          </w:p>
          <w:p w14:paraId="4659C7E8" w14:textId="71A4D705" w:rsidR="00B57F32" w:rsidRPr="009B0D73" w:rsidRDefault="005F1AF8" w:rsidP="005F1AF8">
            <w:pPr>
              <w:pStyle w:val="ListParagraph"/>
              <w:numPr>
                <w:ilvl w:val="0"/>
                <w:numId w:val="12"/>
              </w:numPr>
              <w:rPr>
                <w:bCs/>
                <w:szCs w:val="20"/>
              </w:rPr>
            </w:pPr>
            <w:r w:rsidRPr="005F1AF8">
              <w:rPr>
                <w:rFonts w:cstheme="minorHAnsi"/>
                <w:bCs/>
                <w:szCs w:val="20"/>
              </w:rPr>
              <w:t xml:space="preserve">Created new SDG&amp;E Implementations IDs:  </w:t>
            </w:r>
            <w:r w:rsidRPr="005F1AF8">
              <w:rPr>
                <w:bCs/>
                <w:szCs w:val="20"/>
              </w:rPr>
              <w:t xml:space="preserve">464091-464136; 464171-464225; 464262-464265. </w:t>
            </w:r>
          </w:p>
        </w:tc>
      </w:tr>
      <w:tr w:rsidR="004930AE" w:rsidRPr="00500C4E" w14:paraId="453A66C2" w14:textId="77777777" w:rsidTr="00C83693">
        <w:trPr>
          <w:trHeight w:val="20"/>
        </w:trPr>
        <w:tc>
          <w:tcPr>
            <w:tcW w:w="258" w:type="pct"/>
          </w:tcPr>
          <w:p w14:paraId="1F4FEE91" w14:textId="7EE67F91" w:rsidR="004930AE" w:rsidRDefault="004930AE" w:rsidP="00CA1893">
            <w:pPr>
              <w:jc w:val="center"/>
              <w:rPr>
                <w:rFonts w:cstheme="minorHAnsi"/>
                <w:szCs w:val="20"/>
              </w:rPr>
            </w:pPr>
            <w:r>
              <w:rPr>
                <w:rFonts w:cstheme="minorHAnsi"/>
                <w:szCs w:val="20"/>
              </w:rPr>
              <w:t>5</w:t>
            </w:r>
          </w:p>
        </w:tc>
        <w:tc>
          <w:tcPr>
            <w:tcW w:w="627" w:type="pct"/>
          </w:tcPr>
          <w:p w14:paraId="587FE978" w14:textId="71869FC3" w:rsidR="004930AE" w:rsidRDefault="004930AE" w:rsidP="00CA1893">
            <w:pPr>
              <w:jc w:val="center"/>
              <w:rPr>
                <w:rFonts w:cstheme="minorHAnsi"/>
                <w:szCs w:val="20"/>
              </w:rPr>
            </w:pPr>
            <w:r>
              <w:rPr>
                <w:rFonts w:cstheme="minorHAnsi"/>
                <w:szCs w:val="20"/>
              </w:rPr>
              <w:t>6/02/2018</w:t>
            </w:r>
          </w:p>
        </w:tc>
        <w:tc>
          <w:tcPr>
            <w:tcW w:w="794" w:type="pct"/>
          </w:tcPr>
          <w:p w14:paraId="3E2C94A8" w14:textId="3985F802" w:rsidR="004930AE" w:rsidRDefault="004930AE" w:rsidP="00CA1893">
            <w:pPr>
              <w:rPr>
                <w:rFonts w:cstheme="minorHAnsi"/>
                <w:szCs w:val="20"/>
              </w:rPr>
            </w:pPr>
            <w:r>
              <w:rPr>
                <w:rFonts w:cstheme="minorHAnsi"/>
                <w:szCs w:val="20"/>
              </w:rPr>
              <w:t>Keith Valenzuela/ SDG&amp;E Contractor</w:t>
            </w:r>
          </w:p>
        </w:tc>
        <w:tc>
          <w:tcPr>
            <w:tcW w:w="3321" w:type="pct"/>
          </w:tcPr>
          <w:p w14:paraId="3E8100BC" w14:textId="432AE93D" w:rsidR="00C83693" w:rsidRDefault="00C83693" w:rsidP="004930AE">
            <w:pPr>
              <w:pStyle w:val="ListParagraph"/>
              <w:numPr>
                <w:ilvl w:val="0"/>
                <w:numId w:val="20"/>
              </w:numPr>
            </w:pPr>
            <w:r>
              <w:t>Adopted short from workpaper formate</w:t>
            </w:r>
          </w:p>
          <w:p w14:paraId="2B9BFC05" w14:textId="5F638C1F" w:rsidR="004930AE" w:rsidRDefault="004930AE" w:rsidP="004930AE">
            <w:pPr>
              <w:pStyle w:val="ListParagraph"/>
              <w:numPr>
                <w:ilvl w:val="0"/>
                <w:numId w:val="20"/>
              </w:numPr>
            </w:pPr>
            <w:r>
              <w:t xml:space="preserve">Updated based on 2018 Outdoor Lighting Disposition Update Covering </w:t>
            </w:r>
            <w:r w:rsidR="00E4164B">
              <w:t>Workpaper Resubmission in Response to a 2018 Phase 1 Disposition dated May 7</w:t>
            </w:r>
            <w:r w:rsidR="00E4164B" w:rsidRPr="00E4164B">
              <w:rPr>
                <w:vertAlign w:val="superscript"/>
              </w:rPr>
              <w:t>th</w:t>
            </w:r>
            <w:r w:rsidR="00E4164B">
              <w:t>, 2018</w:t>
            </w:r>
          </w:p>
          <w:p w14:paraId="6C42A49F" w14:textId="3812E821" w:rsidR="00E4164B" w:rsidRPr="00E4164B" w:rsidRDefault="00E4164B" w:rsidP="00E4164B">
            <w:pPr>
              <w:pStyle w:val="ListParagraph"/>
              <w:numPr>
                <w:ilvl w:val="0"/>
                <w:numId w:val="20"/>
              </w:numPr>
            </w:pPr>
            <w:r w:rsidRPr="00E4164B">
              <w:t xml:space="preserve">Removed </w:t>
            </w:r>
            <w:r w:rsidRPr="00E4164B">
              <w:rPr>
                <w:rFonts w:cstheme="minorHAnsi"/>
                <w:bCs/>
                <w:szCs w:val="20"/>
              </w:rPr>
              <w:t xml:space="preserve">new MFm building type savings impacts with the assumption that the HOU (3390 hours/year) for outdoor area lighting differ between Res (MFm) and Non-Res. The SDG&amp;E Implementation IDs associated with these are 464214-464225 and 464262-464265. </w:t>
            </w:r>
          </w:p>
          <w:p w14:paraId="4F4FD8BB" w14:textId="3023EBDE" w:rsidR="00E4164B" w:rsidRDefault="00E4164B" w:rsidP="00E4164B">
            <w:pPr>
              <w:pStyle w:val="ListParagraph"/>
              <w:ind w:left="360"/>
            </w:pPr>
          </w:p>
        </w:tc>
      </w:tr>
    </w:tbl>
    <w:p w14:paraId="4659C7F1" w14:textId="718D6F28" w:rsidR="00DB71F1" w:rsidRDefault="00DB71F1" w:rsidP="00DB71F1">
      <w:pPr>
        <w:pStyle w:val="Heading2"/>
      </w:pPr>
      <w:r>
        <w:t>Measure Summary</w:t>
      </w:r>
      <w:r w:rsidRPr="0025216C">
        <w:t xml:space="preserve"> </w:t>
      </w:r>
    </w:p>
    <w:p w14:paraId="4659C7F2" w14:textId="77777777" w:rsidR="00DB71F1" w:rsidRDefault="00DB71F1" w:rsidP="00DB71F1">
      <w:pPr>
        <w:pStyle w:val="Caption"/>
        <w:keepNext/>
        <w:jc w:val="center"/>
      </w:pPr>
      <w:r>
        <w:t xml:space="preserve">Table </w:t>
      </w:r>
      <w:fldSimple w:instr=" SEQ Table \* ARABIC ">
        <w:r>
          <w:rPr>
            <w:noProof/>
          </w:rPr>
          <w:t>1</w:t>
        </w:r>
      </w:fldSimple>
      <w:r>
        <w:t>: Measure Summary Table</w:t>
      </w:r>
    </w:p>
    <w:tbl>
      <w:tblPr>
        <w:tblStyle w:val="TableGrid"/>
        <w:tblW w:w="10890" w:type="dxa"/>
        <w:tblInd w:w="-725" w:type="dxa"/>
        <w:tblLook w:val="04A0" w:firstRow="1" w:lastRow="0" w:firstColumn="1" w:lastColumn="0" w:noHBand="0" w:noVBand="1"/>
      </w:tblPr>
      <w:tblGrid>
        <w:gridCol w:w="1449"/>
        <w:gridCol w:w="9441"/>
      </w:tblGrid>
      <w:tr w:rsidR="00DB71F1" w14:paraId="4659C7F5" w14:textId="77777777" w:rsidTr="00E72463">
        <w:trPr>
          <w:cantSplit/>
          <w:tblHeader/>
        </w:trPr>
        <w:tc>
          <w:tcPr>
            <w:tcW w:w="1350" w:type="dxa"/>
          </w:tcPr>
          <w:p w14:paraId="4659C7F3" w14:textId="77777777" w:rsidR="00DB71F1" w:rsidRPr="00D86243" w:rsidRDefault="00DB71F1" w:rsidP="00CA1893">
            <w:pPr>
              <w:jc w:val="center"/>
              <w:rPr>
                <w:b/>
              </w:rPr>
            </w:pPr>
            <w:r w:rsidRPr="00D86243">
              <w:rPr>
                <w:b/>
              </w:rPr>
              <w:t>Section</w:t>
            </w:r>
          </w:p>
        </w:tc>
        <w:tc>
          <w:tcPr>
            <w:tcW w:w="9540" w:type="dxa"/>
          </w:tcPr>
          <w:p w14:paraId="4659C7F4" w14:textId="77777777" w:rsidR="00DB71F1" w:rsidRPr="00D86243" w:rsidRDefault="00DB71F1" w:rsidP="00CA1893">
            <w:pPr>
              <w:jc w:val="center"/>
              <w:rPr>
                <w:b/>
              </w:rPr>
            </w:pPr>
            <w:r w:rsidRPr="00D86243">
              <w:rPr>
                <w:b/>
              </w:rPr>
              <w:t>Value</w:t>
            </w:r>
          </w:p>
        </w:tc>
      </w:tr>
      <w:tr w:rsidR="00DB71F1" w14:paraId="4659C7F8" w14:textId="77777777" w:rsidTr="00E72463">
        <w:trPr>
          <w:cantSplit/>
        </w:trPr>
        <w:tc>
          <w:tcPr>
            <w:tcW w:w="1350" w:type="dxa"/>
            <w:vAlign w:val="center"/>
          </w:tcPr>
          <w:p w14:paraId="4659C7F6" w14:textId="77777777" w:rsidR="00DB71F1" w:rsidRPr="001D77F7" w:rsidRDefault="00DB71F1" w:rsidP="00CA1893">
            <w:pPr>
              <w:rPr>
                <w:b/>
              </w:rPr>
            </w:pPr>
            <w:r>
              <w:rPr>
                <w:b/>
              </w:rPr>
              <w:t>Summary &amp; Purpose</w:t>
            </w:r>
          </w:p>
        </w:tc>
        <w:tc>
          <w:tcPr>
            <w:tcW w:w="9540" w:type="dxa"/>
          </w:tcPr>
          <w:p w14:paraId="4659C7F7" w14:textId="5CE2A203" w:rsidR="00DB71F1" w:rsidRPr="00036409" w:rsidRDefault="00DB71F1">
            <w:pPr>
              <w:rPr>
                <w:rFonts w:cstheme="minorHAnsi"/>
                <w:sz w:val="20"/>
                <w:szCs w:val="20"/>
              </w:rPr>
            </w:pPr>
            <w:r w:rsidRPr="00036409">
              <w:rPr>
                <w:rFonts w:cstheme="minorHAnsi"/>
                <w:sz w:val="20"/>
                <w:szCs w:val="20"/>
              </w:rPr>
              <w:t xml:space="preserve">This short form workpaper documents </w:t>
            </w:r>
            <w:r w:rsidR="005F1AF8">
              <w:rPr>
                <w:rFonts w:cstheme="minorHAnsi"/>
                <w:sz w:val="20"/>
                <w:szCs w:val="20"/>
              </w:rPr>
              <w:t>adoption of the PG</w:t>
            </w:r>
            <w:r w:rsidR="00EE2A8D">
              <w:rPr>
                <w:rFonts w:cstheme="minorHAnsi"/>
                <w:sz w:val="20"/>
                <w:szCs w:val="20"/>
              </w:rPr>
              <w:t>&amp;</w:t>
            </w:r>
            <w:r w:rsidR="005F1AF8">
              <w:rPr>
                <w:rFonts w:cstheme="minorHAnsi"/>
                <w:sz w:val="20"/>
                <w:szCs w:val="20"/>
              </w:rPr>
              <w:t xml:space="preserve">E Outdoor Area and Street Lighting workpaper (PGECOLTG151 Rev08) </w:t>
            </w:r>
            <w:r w:rsidR="00E4164B">
              <w:t>based on 2018 Outdoor Lighting Disposition Update Covering Workpaper Resubmission in Response to a 2018 Phase 1 Disposition dated May 7</w:t>
            </w:r>
            <w:r w:rsidR="00E4164B" w:rsidRPr="00E4164B">
              <w:rPr>
                <w:vertAlign w:val="superscript"/>
              </w:rPr>
              <w:t>th</w:t>
            </w:r>
            <w:r w:rsidR="00E4164B">
              <w:t>, 2018</w:t>
            </w:r>
            <w:r w:rsidR="00EE2A8D">
              <w:t xml:space="preserve"> released by the CPUC Energy Division.</w:t>
            </w:r>
          </w:p>
        </w:tc>
      </w:tr>
      <w:tr w:rsidR="00DB71F1" w14:paraId="4659C7FB" w14:textId="77777777" w:rsidTr="00E72463">
        <w:trPr>
          <w:cantSplit/>
        </w:trPr>
        <w:tc>
          <w:tcPr>
            <w:tcW w:w="1350" w:type="dxa"/>
            <w:vAlign w:val="center"/>
          </w:tcPr>
          <w:p w14:paraId="4659C7F9" w14:textId="77777777" w:rsidR="00DB71F1" w:rsidRPr="001D77F7" w:rsidRDefault="00DB71F1" w:rsidP="00CA1893">
            <w:pPr>
              <w:rPr>
                <w:b/>
              </w:rPr>
            </w:pPr>
            <w:r w:rsidRPr="001D77F7">
              <w:rPr>
                <w:b/>
              </w:rPr>
              <w:t>1.1 Measure &amp; Baseline Data</w:t>
            </w:r>
          </w:p>
        </w:tc>
        <w:tc>
          <w:tcPr>
            <w:tcW w:w="9540" w:type="dxa"/>
          </w:tcPr>
          <w:p w14:paraId="2887B4DA" w14:textId="55F4E278" w:rsidR="00BE730F" w:rsidRPr="00036409" w:rsidRDefault="00BE730F" w:rsidP="001D57D7">
            <w:pPr>
              <w:rPr>
                <w:rFonts w:cstheme="minorHAnsi"/>
                <w:sz w:val="20"/>
                <w:szCs w:val="20"/>
              </w:rPr>
            </w:pPr>
            <w:r w:rsidRPr="00036409">
              <w:rPr>
                <w:rFonts w:cstheme="minorHAnsi"/>
                <w:sz w:val="20"/>
                <w:szCs w:val="20"/>
              </w:rPr>
              <w:t xml:space="preserve">Adopted from </w:t>
            </w:r>
            <w:r w:rsidR="00482C48">
              <w:rPr>
                <w:rFonts w:cstheme="minorHAnsi"/>
                <w:sz w:val="20"/>
                <w:szCs w:val="20"/>
              </w:rPr>
              <w:t>PG</w:t>
            </w:r>
            <w:r w:rsidR="000822BC">
              <w:rPr>
                <w:rFonts w:cstheme="minorHAnsi"/>
                <w:sz w:val="20"/>
                <w:szCs w:val="20"/>
              </w:rPr>
              <w:t>&amp;</w:t>
            </w:r>
            <w:r w:rsidR="00482C48">
              <w:rPr>
                <w:rFonts w:cstheme="minorHAnsi"/>
                <w:sz w:val="20"/>
                <w:szCs w:val="20"/>
              </w:rPr>
              <w:t xml:space="preserve">E workpaper PGECOLTG151 Revision 8. </w:t>
            </w:r>
          </w:p>
          <w:p w14:paraId="220D9BE7" w14:textId="4531775A" w:rsidR="00BE730F" w:rsidRPr="00036409" w:rsidRDefault="00BE730F" w:rsidP="001D57D7">
            <w:pPr>
              <w:rPr>
                <w:rFonts w:cstheme="minorHAnsi"/>
                <w:sz w:val="20"/>
                <w:szCs w:val="20"/>
              </w:rPr>
            </w:pPr>
          </w:p>
          <w:tbl>
            <w:tblPr>
              <w:tblStyle w:val="TableGrid"/>
              <w:tblW w:w="0" w:type="auto"/>
              <w:tblLook w:val="04A0" w:firstRow="1" w:lastRow="0" w:firstColumn="1" w:lastColumn="0" w:noHBand="0" w:noVBand="1"/>
            </w:tblPr>
            <w:tblGrid>
              <w:gridCol w:w="1598"/>
              <w:gridCol w:w="807"/>
              <w:gridCol w:w="3060"/>
              <w:gridCol w:w="3489"/>
            </w:tblGrid>
            <w:tr w:rsidR="00804D7E" w:rsidRPr="00036409" w14:paraId="0F4BDA07" w14:textId="77777777" w:rsidTr="00562DBF">
              <w:tc>
                <w:tcPr>
                  <w:tcW w:w="1598" w:type="dxa"/>
                </w:tcPr>
                <w:p w14:paraId="4131F535" w14:textId="77777777" w:rsidR="00804D7E" w:rsidRDefault="00804D7E" w:rsidP="001D57D7">
                  <w:pPr>
                    <w:rPr>
                      <w:rFonts w:cstheme="minorHAnsi"/>
                      <w:sz w:val="20"/>
                      <w:szCs w:val="20"/>
                    </w:rPr>
                  </w:pPr>
                  <w:bookmarkStart w:id="2" w:name="_Hlk501435286"/>
                  <w:r>
                    <w:rPr>
                      <w:rFonts w:cstheme="minorHAnsi"/>
                      <w:sz w:val="20"/>
                      <w:szCs w:val="20"/>
                    </w:rPr>
                    <w:t>SDG&amp;E Implem. ID</w:t>
                  </w:r>
                </w:p>
                <w:p w14:paraId="56B934FC" w14:textId="1BD28E6F" w:rsidR="00804D7E" w:rsidRPr="00036409" w:rsidRDefault="00804D7E" w:rsidP="001D57D7">
                  <w:pPr>
                    <w:rPr>
                      <w:rFonts w:cstheme="minorHAnsi"/>
                      <w:sz w:val="20"/>
                      <w:szCs w:val="20"/>
                    </w:rPr>
                  </w:pPr>
                  <w:r>
                    <w:rPr>
                      <w:rFonts w:cstheme="minorHAnsi"/>
                      <w:sz w:val="20"/>
                      <w:szCs w:val="20"/>
                    </w:rPr>
                    <w:t>(Delivery/Sector)</w:t>
                  </w:r>
                </w:p>
              </w:tc>
              <w:tc>
                <w:tcPr>
                  <w:tcW w:w="807" w:type="dxa"/>
                  <w:tcBorders>
                    <w:bottom w:val="single" w:sz="4" w:space="0" w:color="auto"/>
                  </w:tcBorders>
                </w:tcPr>
                <w:p w14:paraId="7D2388AD" w14:textId="4CEC6719" w:rsidR="00804D7E" w:rsidRDefault="00804D7E" w:rsidP="001D57D7">
                  <w:pPr>
                    <w:rPr>
                      <w:rFonts w:cstheme="minorHAnsi"/>
                      <w:sz w:val="20"/>
                      <w:szCs w:val="20"/>
                    </w:rPr>
                  </w:pPr>
                  <w:r>
                    <w:rPr>
                      <w:rFonts w:cstheme="minorHAnsi"/>
                      <w:sz w:val="20"/>
                      <w:szCs w:val="20"/>
                    </w:rPr>
                    <w:t xml:space="preserve">PGE </w:t>
                  </w:r>
                  <w:r w:rsidRPr="00036409">
                    <w:rPr>
                      <w:rFonts w:cstheme="minorHAnsi"/>
                      <w:sz w:val="20"/>
                      <w:szCs w:val="20"/>
                    </w:rPr>
                    <w:t xml:space="preserve">Msr </w:t>
                  </w:r>
                  <w:r>
                    <w:rPr>
                      <w:rFonts w:cstheme="minorHAnsi"/>
                      <w:sz w:val="20"/>
                      <w:szCs w:val="20"/>
                    </w:rPr>
                    <w:t>Code</w:t>
                  </w:r>
                </w:p>
              </w:tc>
              <w:tc>
                <w:tcPr>
                  <w:tcW w:w="3060" w:type="dxa"/>
                  <w:tcBorders>
                    <w:bottom w:val="single" w:sz="4" w:space="0" w:color="auto"/>
                  </w:tcBorders>
                </w:tcPr>
                <w:p w14:paraId="50E72FAF" w14:textId="24F9C6C0" w:rsidR="00804D7E" w:rsidRPr="00036409" w:rsidRDefault="004C6FB2" w:rsidP="001D57D7">
                  <w:pPr>
                    <w:rPr>
                      <w:rFonts w:cstheme="minorHAnsi"/>
                      <w:sz w:val="20"/>
                      <w:szCs w:val="20"/>
                    </w:rPr>
                  </w:pPr>
                  <w:r>
                    <w:rPr>
                      <w:rFonts w:cstheme="minorHAnsi"/>
                      <w:sz w:val="20"/>
                      <w:szCs w:val="20"/>
                    </w:rPr>
                    <w:t xml:space="preserve">PEAR database DEER </w:t>
                  </w:r>
                  <w:r w:rsidR="00804D7E">
                    <w:rPr>
                      <w:rFonts w:cstheme="minorHAnsi"/>
                      <w:sz w:val="20"/>
                      <w:szCs w:val="20"/>
                    </w:rPr>
                    <w:t>Measure ID</w:t>
                  </w:r>
                </w:p>
              </w:tc>
              <w:tc>
                <w:tcPr>
                  <w:tcW w:w="3489" w:type="dxa"/>
                  <w:tcBorders>
                    <w:bottom w:val="single" w:sz="4" w:space="0" w:color="auto"/>
                  </w:tcBorders>
                </w:tcPr>
                <w:p w14:paraId="1A32806A" w14:textId="07C5F8D1" w:rsidR="00804D7E" w:rsidRPr="00036409" w:rsidRDefault="00804D7E" w:rsidP="001D57D7">
                  <w:pPr>
                    <w:rPr>
                      <w:rFonts w:cstheme="minorHAnsi"/>
                      <w:sz w:val="20"/>
                      <w:szCs w:val="20"/>
                    </w:rPr>
                  </w:pPr>
                  <w:r w:rsidRPr="00036409">
                    <w:rPr>
                      <w:rFonts w:cstheme="minorHAnsi"/>
                      <w:sz w:val="20"/>
                      <w:szCs w:val="20"/>
                    </w:rPr>
                    <w:t>Measure Description</w:t>
                  </w:r>
                  <w:r>
                    <w:rPr>
                      <w:rFonts w:cstheme="minorHAnsi"/>
                      <w:sz w:val="20"/>
                      <w:szCs w:val="20"/>
                    </w:rPr>
                    <w:t xml:space="preserve"> </w:t>
                  </w:r>
                </w:p>
              </w:tc>
            </w:tr>
            <w:tr w:rsidR="004C6FB2" w:rsidRPr="00036409" w14:paraId="204918A6" w14:textId="77777777" w:rsidTr="00D158ED">
              <w:tc>
                <w:tcPr>
                  <w:tcW w:w="1598" w:type="dxa"/>
                  <w:vMerge w:val="restart"/>
                </w:tcPr>
                <w:p w14:paraId="24A20433" w14:textId="1DE08296" w:rsidR="004C6FB2" w:rsidRDefault="004C6FB2" w:rsidP="004C6FB2">
                  <w:pPr>
                    <w:pStyle w:val="ListParagraph"/>
                    <w:numPr>
                      <w:ilvl w:val="0"/>
                      <w:numId w:val="14"/>
                    </w:numPr>
                    <w:ind w:left="360"/>
                    <w:rPr>
                      <w:rFonts w:cstheme="minorHAnsi"/>
                      <w:sz w:val="20"/>
                      <w:szCs w:val="20"/>
                    </w:rPr>
                  </w:pPr>
                  <w:r w:rsidRPr="00AA0A6D">
                    <w:rPr>
                      <w:rFonts w:cstheme="minorHAnsi"/>
                      <w:sz w:val="20"/>
                      <w:szCs w:val="20"/>
                    </w:rPr>
                    <w:t>464091-464097</w:t>
                  </w:r>
                </w:p>
                <w:p w14:paraId="6A37887E" w14:textId="7EE45043" w:rsidR="004C6FB2" w:rsidRPr="004C50C4" w:rsidRDefault="004C6FB2" w:rsidP="004C6FB2">
                  <w:pPr>
                    <w:rPr>
                      <w:rFonts w:cstheme="minorHAnsi"/>
                      <w:sz w:val="20"/>
                      <w:szCs w:val="20"/>
                    </w:rPr>
                  </w:pPr>
                  <w:r w:rsidRPr="004C50C4">
                    <w:rPr>
                      <w:rFonts w:cstheme="minorHAnsi"/>
                      <w:sz w:val="20"/>
                      <w:szCs w:val="20"/>
                    </w:rPr>
                    <w:t>(PreRebDown/ NonRes)</w:t>
                  </w:r>
                </w:p>
                <w:p w14:paraId="05EFD7C7" w14:textId="174A9F87" w:rsidR="004C6FB2" w:rsidRDefault="004C6FB2" w:rsidP="004C6FB2">
                  <w:pPr>
                    <w:pStyle w:val="ListParagraph"/>
                    <w:numPr>
                      <w:ilvl w:val="0"/>
                      <w:numId w:val="14"/>
                    </w:numPr>
                    <w:ind w:left="360"/>
                    <w:rPr>
                      <w:rFonts w:cstheme="minorHAnsi"/>
                      <w:sz w:val="20"/>
                      <w:szCs w:val="20"/>
                    </w:rPr>
                  </w:pPr>
                  <w:r>
                    <w:rPr>
                      <w:rFonts w:cstheme="minorHAnsi"/>
                      <w:sz w:val="20"/>
                      <w:szCs w:val="20"/>
                    </w:rPr>
                    <w:t>464171-464177</w:t>
                  </w:r>
                </w:p>
                <w:p w14:paraId="24D6B917" w14:textId="54EFAE83" w:rsidR="004C6FB2" w:rsidRPr="003E0EFC" w:rsidRDefault="004C6FB2" w:rsidP="004C6FB2">
                  <w:pPr>
                    <w:rPr>
                      <w:rFonts w:cstheme="minorHAnsi"/>
                      <w:sz w:val="20"/>
                      <w:szCs w:val="20"/>
                    </w:rPr>
                  </w:pPr>
                  <w:r>
                    <w:rPr>
                      <w:rFonts w:cstheme="minorHAnsi"/>
                      <w:sz w:val="20"/>
                      <w:szCs w:val="20"/>
                    </w:rPr>
                    <w:t>(PreRebUp/ NonRes)</w:t>
                  </w:r>
                </w:p>
                <w:p w14:paraId="6BF807E5" w14:textId="5D35A4D0"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3A227855" w14:textId="55E67245" w:rsidR="004C6FB2" w:rsidRPr="00C3018E" w:rsidRDefault="004C6FB2" w:rsidP="004C6FB2">
                  <w:pPr>
                    <w:rPr>
                      <w:rFonts w:cstheme="minorHAnsi"/>
                      <w:sz w:val="20"/>
                      <w:szCs w:val="20"/>
                    </w:rPr>
                  </w:pPr>
                  <w:r w:rsidRPr="00C3018E">
                    <w:rPr>
                      <w:rFonts w:cstheme="minorHAnsi"/>
                      <w:color w:val="000000"/>
                      <w:sz w:val="20"/>
                      <w:szCs w:val="20"/>
                    </w:rPr>
                    <w:t>LT282</w:t>
                  </w:r>
                </w:p>
              </w:tc>
              <w:tc>
                <w:tcPr>
                  <w:tcW w:w="3060" w:type="dxa"/>
                  <w:tcBorders>
                    <w:top w:val="single" w:sz="4" w:space="0" w:color="auto"/>
                    <w:left w:val="single" w:sz="4" w:space="0" w:color="auto"/>
                    <w:bottom w:val="single" w:sz="4" w:space="0" w:color="auto"/>
                    <w:right w:val="single" w:sz="4" w:space="0" w:color="auto"/>
                  </w:tcBorders>
                  <w:shd w:val="clear" w:color="000000" w:fill="FFFFFF"/>
                  <w:vAlign w:val="bottom"/>
                </w:tcPr>
                <w:p w14:paraId="09F59B12" w14:textId="081035D3" w:rsidR="004C6FB2" w:rsidRPr="00C3018E" w:rsidRDefault="004C6FB2" w:rsidP="004C6FB2">
                  <w:pPr>
                    <w:rPr>
                      <w:rFonts w:cstheme="minorHAnsi"/>
                      <w:color w:val="000000"/>
                      <w:sz w:val="20"/>
                      <w:szCs w:val="20"/>
                    </w:rPr>
                  </w:pPr>
                  <w:r w:rsidRPr="0090700A">
                    <w:rPr>
                      <w:color w:val="000000"/>
                      <w:sz w:val="20"/>
                      <w:szCs w:val="20"/>
                    </w:rPr>
                    <w:t>C-Out-Strt-LEDFixt-PM-Ext(29w)-dW14</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2553D5BA" w14:textId="501D2A89" w:rsidR="004C6FB2" w:rsidRPr="00C3018E" w:rsidRDefault="004C6FB2" w:rsidP="004C6FB2">
                  <w:pPr>
                    <w:rPr>
                      <w:rFonts w:cstheme="minorHAnsi"/>
                      <w:sz w:val="20"/>
                      <w:szCs w:val="20"/>
                    </w:rPr>
                  </w:pPr>
                  <w:r w:rsidRPr="00C3018E">
                    <w:rPr>
                      <w:rFonts w:cstheme="minorHAnsi"/>
                      <w:color w:val="000000"/>
                      <w:sz w:val="20"/>
                      <w:szCs w:val="20"/>
                    </w:rPr>
                    <w:t>LED STREET LIGHTING: INSTALL 0 - 29 W FIXTURE</w:t>
                  </w:r>
                </w:p>
              </w:tc>
            </w:tr>
            <w:tr w:rsidR="004C6FB2" w:rsidRPr="00036409" w14:paraId="3724562D" w14:textId="77777777" w:rsidTr="00D158ED">
              <w:tc>
                <w:tcPr>
                  <w:tcW w:w="1598" w:type="dxa"/>
                  <w:vMerge/>
                </w:tcPr>
                <w:p w14:paraId="2F43634F" w14:textId="50F3DFD0"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28C6982A" w14:textId="0898A825" w:rsidR="004C6FB2" w:rsidRPr="00C3018E" w:rsidRDefault="004C6FB2" w:rsidP="004C6FB2">
                  <w:pPr>
                    <w:rPr>
                      <w:rFonts w:cstheme="minorHAnsi"/>
                      <w:sz w:val="20"/>
                      <w:szCs w:val="20"/>
                    </w:rPr>
                  </w:pPr>
                  <w:r w:rsidRPr="00C3018E">
                    <w:rPr>
                      <w:rFonts w:cstheme="minorHAnsi"/>
                      <w:color w:val="000000"/>
                      <w:sz w:val="20"/>
                      <w:szCs w:val="20"/>
                    </w:rPr>
                    <w:t>LT283</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038506D4" w14:textId="70ED8E7B" w:rsidR="004C6FB2" w:rsidRPr="00C3018E" w:rsidRDefault="004C6FB2" w:rsidP="004C6FB2">
                  <w:pPr>
                    <w:rPr>
                      <w:rFonts w:cstheme="minorHAnsi"/>
                      <w:color w:val="000000"/>
                      <w:sz w:val="20"/>
                      <w:szCs w:val="20"/>
                    </w:rPr>
                  </w:pPr>
                  <w:r w:rsidRPr="0090700A">
                    <w:rPr>
                      <w:rFonts w:cstheme="minorHAnsi"/>
                      <w:color w:val="000000"/>
                      <w:sz w:val="20"/>
                      <w:szCs w:val="20"/>
                    </w:rPr>
                    <w:t>C-Out-Strt-LEDFixt-PM-Ext(45w)-dW14</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4745A0B8" w14:textId="2E4AB817" w:rsidR="004C6FB2" w:rsidRPr="00C3018E" w:rsidRDefault="004C6FB2" w:rsidP="004C6FB2">
                  <w:pPr>
                    <w:rPr>
                      <w:rFonts w:cstheme="minorHAnsi"/>
                      <w:sz w:val="20"/>
                      <w:szCs w:val="20"/>
                    </w:rPr>
                  </w:pPr>
                  <w:r w:rsidRPr="00C3018E">
                    <w:rPr>
                      <w:rFonts w:cstheme="minorHAnsi"/>
                      <w:color w:val="000000"/>
                      <w:sz w:val="20"/>
                      <w:szCs w:val="20"/>
                    </w:rPr>
                    <w:t>LED STREET LIGHTING: INSTALL 30 - 45 W FIXTURE</w:t>
                  </w:r>
                </w:p>
              </w:tc>
            </w:tr>
            <w:tr w:rsidR="004C6FB2" w:rsidRPr="00036409" w14:paraId="7C1236AA" w14:textId="77777777" w:rsidTr="00D158ED">
              <w:tc>
                <w:tcPr>
                  <w:tcW w:w="1598" w:type="dxa"/>
                  <w:vMerge/>
                </w:tcPr>
                <w:p w14:paraId="080ACED9" w14:textId="5F86A043"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680B78A5" w14:textId="6F649402" w:rsidR="004C6FB2" w:rsidRPr="00C3018E" w:rsidRDefault="004C6FB2" w:rsidP="004C6FB2">
                  <w:pPr>
                    <w:rPr>
                      <w:rFonts w:cstheme="minorHAnsi"/>
                      <w:sz w:val="20"/>
                      <w:szCs w:val="20"/>
                    </w:rPr>
                  </w:pPr>
                  <w:r w:rsidRPr="00C3018E">
                    <w:rPr>
                      <w:rFonts w:cstheme="minorHAnsi"/>
                      <w:color w:val="000000"/>
                      <w:sz w:val="20"/>
                      <w:szCs w:val="20"/>
                    </w:rPr>
                    <w:t>LT284</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0492BCFF" w14:textId="647FF2AD" w:rsidR="004C6FB2" w:rsidRPr="00C3018E" w:rsidRDefault="004C6FB2" w:rsidP="004C6FB2">
                  <w:pPr>
                    <w:rPr>
                      <w:rFonts w:cstheme="minorHAnsi"/>
                      <w:color w:val="000000"/>
                      <w:sz w:val="20"/>
                      <w:szCs w:val="20"/>
                    </w:rPr>
                  </w:pPr>
                  <w:r w:rsidRPr="0090700A">
                    <w:rPr>
                      <w:color w:val="000000"/>
                      <w:sz w:val="20"/>
                      <w:szCs w:val="20"/>
                    </w:rPr>
                    <w:t>C-Out-Strt-LEDFixt-PM-Ext-1(68w)-dW22</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21AE0DC9" w14:textId="21639689" w:rsidR="004C6FB2" w:rsidRPr="00C3018E" w:rsidRDefault="004C6FB2" w:rsidP="004C6FB2">
                  <w:pPr>
                    <w:rPr>
                      <w:rFonts w:cstheme="minorHAnsi"/>
                      <w:sz w:val="20"/>
                      <w:szCs w:val="20"/>
                    </w:rPr>
                  </w:pPr>
                  <w:r w:rsidRPr="00C3018E">
                    <w:rPr>
                      <w:rFonts w:cstheme="minorHAnsi"/>
                      <w:color w:val="000000"/>
                      <w:sz w:val="20"/>
                      <w:szCs w:val="20"/>
                    </w:rPr>
                    <w:t>LED STREET LIGHTING: INSTALL 46 - 68 W FIXTURE</w:t>
                  </w:r>
                </w:p>
              </w:tc>
            </w:tr>
            <w:tr w:rsidR="004C6FB2" w:rsidRPr="00036409" w14:paraId="5532C6C5" w14:textId="77777777" w:rsidTr="00D158ED">
              <w:tc>
                <w:tcPr>
                  <w:tcW w:w="1598" w:type="dxa"/>
                  <w:vMerge/>
                </w:tcPr>
                <w:p w14:paraId="61C809B9" w14:textId="00937516"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0B84DF73" w14:textId="0BD408D9" w:rsidR="004C6FB2" w:rsidRPr="00C3018E" w:rsidRDefault="004C6FB2" w:rsidP="004C6FB2">
                  <w:pPr>
                    <w:rPr>
                      <w:rFonts w:cstheme="minorHAnsi"/>
                      <w:sz w:val="20"/>
                      <w:szCs w:val="20"/>
                    </w:rPr>
                  </w:pPr>
                  <w:r w:rsidRPr="00C3018E">
                    <w:rPr>
                      <w:rFonts w:cstheme="minorHAnsi"/>
                      <w:color w:val="000000"/>
                      <w:sz w:val="20"/>
                      <w:szCs w:val="20"/>
                    </w:rPr>
                    <w:t>LT285</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3A8D30DF" w14:textId="1B8DC991" w:rsidR="004C6FB2" w:rsidRPr="00C3018E" w:rsidRDefault="004C6FB2" w:rsidP="004C6FB2">
                  <w:pPr>
                    <w:rPr>
                      <w:rFonts w:cstheme="minorHAnsi"/>
                      <w:color w:val="000000"/>
                      <w:sz w:val="20"/>
                      <w:szCs w:val="20"/>
                    </w:rPr>
                  </w:pPr>
                  <w:r w:rsidRPr="0090700A">
                    <w:rPr>
                      <w:color w:val="000000"/>
                      <w:sz w:val="20"/>
                      <w:szCs w:val="20"/>
                    </w:rPr>
                    <w:t>C-Out-Strt-LEDFixt-PM-Ext-1(90w)-dW27</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5229E2AF" w14:textId="0C693119" w:rsidR="004C6FB2" w:rsidRPr="00C3018E" w:rsidRDefault="004C6FB2" w:rsidP="004C6FB2">
                  <w:pPr>
                    <w:rPr>
                      <w:rFonts w:cstheme="minorHAnsi"/>
                      <w:sz w:val="20"/>
                      <w:szCs w:val="20"/>
                    </w:rPr>
                  </w:pPr>
                  <w:r w:rsidRPr="00C3018E">
                    <w:rPr>
                      <w:rFonts w:cstheme="minorHAnsi"/>
                      <w:color w:val="000000"/>
                      <w:sz w:val="20"/>
                      <w:szCs w:val="20"/>
                    </w:rPr>
                    <w:t>LED STREET LIGHTING: INSTALL 69 - 90 W FIXTURE</w:t>
                  </w:r>
                </w:p>
              </w:tc>
            </w:tr>
            <w:tr w:rsidR="004C6FB2" w:rsidRPr="00036409" w14:paraId="0904A4D4" w14:textId="77777777" w:rsidTr="00D158ED">
              <w:tc>
                <w:tcPr>
                  <w:tcW w:w="1598" w:type="dxa"/>
                  <w:vMerge/>
                </w:tcPr>
                <w:p w14:paraId="7B410C85" w14:textId="7E5948B4"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00EAE2A3" w14:textId="7E631AE9" w:rsidR="004C6FB2" w:rsidRPr="00C3018E" w:rsidRDefault="004C6FB2" w:rsidP="004C6FB2">
                  <w:pPr>
                    <w:rPr>
                      <w:rFonts w:cstheme="minorHAnsi"/>
                      <w:sz w:val="20"/>
                      <w:szCs w:val="20"/>
                    </w:rPr>
                  </w:pPr>
                  <w:r w:rsidRPr="00C3018E">
                    <w:rPr>
                      <w:rFonts w:cstheme="minorHAnsi"/>
                      <w:color w:val="000000"/>
                      <w:sz w:val="20"/>
                      <w:szCs w:val="20"/>
                    </w:rPr>
                    <w:t>LT286</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5F6FF494" w14:textId="297A76AD" w:rsidR="004C6FB2" w:rsidRPr="00C3018E" w:rsidRDefault="004C6FB2" w:rsidP="004C6FB2">
                  <w:pPr>
                    <w:rPr>
                      <w:rFonts w:cstheme="minorHAnsi"/>
                      <w:color w:val="000000"/>
                      <w:sz w:val="20"/>
                      <w:szCs w:val="20"/>
                    </w:rPr>
                  </w:pPr>
                  <w:r w:rsidRPr="0090700A">
                    <w:rPr>
                      <w:color w:val="000000"/>
                      <w:sz w:val="20"/>
                      <w:szCs w:val="20"/>
                    </w:rPr>
                    <w:t>C-Out-Strt-LEDFixt-PM-Ext(107w)-dW29</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098A4A13" w14:textId="5598BBF8" w:rsidR="004C6FB2" w:rsidRPr="00C3018E" w:rsidRDefault="004C6FB2" w:rsidP="004C6FB2">
                  <w:pPr>
                    <w:rPr>
                      <w:rFonts w:cstheme="minorHAnsi"/>
                      <w:sz w:val="20"/>
                      <w:szCs w:val="20"/>
                    </w:rPr>
                  </w:pPr>
                  <w:r w:rsidRPr="00C3018E">
                    <w:rPr>
                      <w:rFonts w:cstheme="minorHAnsi"/>
                      <w:color w:val="000000"/>
                      <w:sz w:val="20"/>
                      <w:szCs w:val="20"/>
                    </w:rPr>
                    <w:t>LED STREET LIGHTING: INSTALL 91 - 107 W FIXTURE</w:t>
                  </w:r>
                </w:p>
              </w:tc>
            </w:tr>
            <w:tr w:rsidR="004C6FB2" w:rsidRPr="00036409" w14:paraId="1263A5DA" w14:textId="77777777" w:rsidTr="00D158ED">
              <w:tc>
                <w:tcPr>
                  <w:tcW w:w="1598" w:type="dxa"/>
                  <w:vMerge/>
                </w:tcPr>
                <w:p w14:paraId="2B123817" w14:textId="532056F4"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74FEA624" w14:textId="3B0C4EFC" w:rsidR="004C6FB2" w:rsidRPr="00C3018E" w:rsidRDefault="004C6FB2" w:rsidP="004C6FB2">
                  <w:pPr>
                    <w:rPr>
                      <w:rFonts w:cstheme="minorHAnsi"/>
                      <w:sz w:val="20"/>
                      <w:szCs w:val="20"/>
                    </w:rPr>
                  </w:pPr>
                  <w:r w:rsidRPr="00C3018E">
                    <w:rPr>
                      <w:rFonts w:cstheme="minorHAnsi"/>
                      <w:color w:val="000000"/>
                      <w:sz w:val="20"/>
                      <w:szCs w:val="20"/>
                    </w:rPr>
                    <w:t>LT287</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5072D71F" w14:textId="5A278AC3" w:rsidR="004C6FB2" w:rsidRPr="00C3018E" w:rsidRDefault="004C6FB2" w:rsidP="004C6FB2">
                  <w:pPr>
                    <w:rPr>
                      <w:rFonts w:cstheme="minorHAnsi"/>
                      <w:color w:val="000000"/>
                      <w:sz w:val="20"/>
                      <w:szCs w:val="20"/>
                    </w:rPr>
                  </w:pPr>
                  <w:r w:rsidRPr="0090700A">
                    <w:rPr>
                      <w:color w:val="000000"/>
                      <w:sz w:val="20"/>
                      <w:szCs w:val="20"/>
                    </w:rPr>
                    <w:t>C-Out-Strt-LEDFixt-PM-Ext(146w)-dW29</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6838A079" w14:textId="6506C9A6" w:rsidR="004C6FB2" w:rsidRPr="00C3018E" w:rsidRDefault="004C6FB2" w:rsidP="004C6FB2">
                  <w:pPr>
                    <w:rPr>
                      <w:rFonts w:cstheme="minorHAnsi"/>
                      <w:sz w:val="20"/>
                      <w:szCs w:val="20"/>
                    </w:rPr>
                  </w:pPr>
                  <w:r w:rsidRPr="00C3018E">
                    <w:rPr>
                      <w:rFonts w:cstheme="minorHAnsi"/>
                      <w:color w:val="000000"/>
                      <w:sz w:val="20"/>
                      <w:szCs w:val="20"/>
                    </w:rPr>
                    <w:t>LED STREET LIGHTING: INSTALL 108 - 146 W FIXTURE</w:t>
                  </w:r>
                </w:p>
              </w:tc>
            </w:tr>
            <w:tr w:rsidR="004C6FB2" w:rsidRPr="00036409" w14:paraId="798B8E9C" w14:textId="77777777" w:rsidTr="00D158ED">
              <w:tc>
                <w:tcPr>
                  <w:tcW w:w="1598" w:type="dxa"/>
                  <w:vMerge/>
                </w:tcPr>
                <w:p w14:paraId="13DE591D" w14:textId="48DEB91D"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540D7ADC" w14:textId="623EFA94" w:rsidR="004C6FB2" w:rsidRPr="00C3018E" w:rsidRDefault="004C6FB2" w:rsidP="004C6FB2">
                  <w:pPr>
                    <w:rPr>
                      <w:rFonts w:cstheme="minorHAnsi"/>
                      <w:sz w:val="20"/>
                      <w:szCs w:val="20"/>
                    </w:rPr>
                  </w:pPr>
                  <w:r w:rsidRPr="00C3018E">
                    <w:rPr>
                      <w:rFonts w:cstheme="minorHAnsi"/>
                      <w:color w:val="000000"/>
                      <w:sz w:val="20"/>
                      <w:szCs w:val="20"/>
                    </w:rPr>
                    <w:t>LT288</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64AA4EEF" w14:textId="3A03325B" w:rsidR="004C6FB2" w:rsidRPr="00C3018E" w:rsidRDefault="004C6FB2" w:rsidP="004C6FB2">
                  <w:pPr>
                    <w:rPr>
                      <w:rFonts w:cstheme="minorHAnsi"/>
                      <w:color w:val="000000"/>
                      <w:sz w:val="20"/>
                      <w:szCs w:val="20"/>
                    </w:rPr>
                  </w:pPr>
                  <w:r w:rsidRPr="0090700A">
                    <w:rPr>
                      <w:color w:val="000000"/>
                      <w:sz w:val="20"/>
                      <w:szCs w:val="20"/>
                    </w:rPr>
                    <w:t>C-Out-Strt-LEDFixt-PM-Ext(235w)-dW43</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242F3525" w14:textId="60B396BA" w:rsidR="004C6FB2" w:rsidRPr="00C3018E" w:rsidRDefault="004C6FB2" w:rsidP="004C6FB2">
                  <w:pPr>
                    <w:rPr>
                      <w:rFonts w:cstheme="minorHAnsi"/>
                      <w:sz w:val="20"/>
                      <w:szCs w:val="20"/>
                    </w:rPr>
                  </w:pPr>
                  <w:r w:rsidRPr="00C3018E">
                    <w:rPr>
                      <w:rFonts w:cstheme="minorHAnsi"/>
                      <w:color w:val="000000"/>
                      <w:sz w:val="20"/>
                      <w:szCs w:val="20"/>
                    </w:rPr>
                    <w:t>LED STREET LIGHTING: INSTALL 147 - 235 W FIXTURE</w:t>
                  </w:r>
                </w:p>
              </w:tc>
            </w:tr>
            <w:tr w:rsidR="004C6FB2" w:rsidRPr="00036409" w14:paraId="6ED26973" w14:textId="77777777" w:rsidTr="00D158ED">
              <w:tc>
                <w:tcPr>
                  <w:tcW w:w="1598" w:type="dxa"/>
                  <w:vMerge w:val="restart"/>
                </w:tcPr>
                <w:p w14:paraId="3C111661" w14:textId="420F8BA0" w:rsidR="004C6FB2" w:rsidRDefault="004C6FB2" w:rsidP="004C6FB2">
                  <w:pPr>
                    <w:pStyle w:val="ListParagraph"/>
                    <w:numPr>
                      <w:ilvl w:val="0"/>
                      <w:numId w:val="15"/>
                    </w:numPr>
                    <w:rPr>
                      <w:rFonts w:cstheme="minorHAnsi"/>
                      <w:sz w:val="20"/>
                      <w:szCs w:val="20"/>
                    </w:rPr>
                  </w:pPr>
                  <w:r w:rsidRPr="00AA0A6D">
                    <w:rPr>
                      <w:rFonts w:cstheme="minorHAnsi"/>
                      <w:sz w:val="20"/>
                      <w:szCs w:val="20"/>
                    </w:rPr>
                    <w:t>464098-464104</w:t>
                  </w:r>
                </w:p>
                <w:p w14:paraId="696C60E6" w14:textId="440F23B7" w:rsidR="004C6FB2" w:rsidRPr="003E0EFC" w:rsidRDefault="004C6FB2" w:rsidP="004C6FB2">
                  <w:pPr>
                    <w:rPr>
                      <w:rFonts w:cstheme="minorHAnsi"/>
                      <w:sz w:val="20"/>
                      <w:szCs w:val="20"/>
                    </w:rPr>
                  </w:pPr>
                  <w:r>
                    <w:rPr>
                      <w:rFonts w:cstheme="minorHAnsi"/>
                      <w:sz w:val="20"/>
                      <w:szCs w:val="20"/>
                    </w:rPr>
                    <w:t>(PreRebDown/ NonRes)</w:t>
                  </w:r>
                </w:p>
                <w:p w14:paraId="7BF22B80" w14:textId="15FD9B14" w:rsidR="004C6FB2" w:rsidRDefault="004C6FB2" w:rsidP="004C6FB2">
                  <w:pPr>
                    <w:pStyle w:val="ListParagraph"/>
                    <w:numPr>
                      <w:ilvl w:val="0"/>
                      <w:numId w:val="15"/>
                    </w:numPr>
                    <w:rPr>
                      <w:rFonts w:cstheme="minorHAnsi"/>
                      <w:sz w:val="20"/>
                      <w:szCs w:val="20"/>
                    </w:rPr>
                  </w:pPr>
                  <w:r>
                    <w:rPr>
                      <w:rFonts w:cstheme="minorHAnsi"/>
                      <w:sz w:val="20"/>
                      <w:szCs w:val="20"/>
                    </w:rPr>
                    <w:t>464178-464184</w:t>
                  </w:r>
                </w:p>
                <w:p w14:paraId="76946319" w14:textId="30D54038" w:rsidR="004C6FB2" w:rsidRPr="00C3018E" w:rsidRDefault="004C6FB2" w:rsidP="004C6FB2">
                  <w:pPr>
                    <w:rPr>
                      <w:rFonts w:cstheme="minorHAnsi"/>
                      <w:sz w:val="20"/>
                      <w:szCs w:val="20"/>
                    </w:rPr>
                  </w:pPr>
                  <w:r>
                    <w:rPr>
                      <w:rFonts w:cstheme="minorHAnsi"/>
                      <w:sz w:val="20"/>
                      <w:szCs w:val="20"/>
                    </w:rPr>
                    <w:t>(PreRebUp/ NonRes)</w:t>
                  </w:r>
                </w:p>
                <w:p w14:paraId="35AAAA72" w14:textId="77777777" w:rsidR="004C6FB2" w:rsidRPr="00C3018E" w:rsidRDefault="004C6FB2" w:rsidP="004C6FB2">
                  <w:pPr>
                    <w:rPr>
                      <w:rFonts w:cstheme="minorHAnsi"/>
                      <w:sz w:val="20"/>
                      <w:szCs w:val="20"/>
                    </w:rPr>
                  </w:pPr>
                </w:p>
                <w:p w14:paraId="6F59B4B2" w14:textId="77777777" w:rsidR="004C6FB2" w:rsidRPr="00C3018E" w:rsidRDefault="004C6FB2" w:rsidP="004C6FB2">
                  <w:pPr>
                    <w:rPr>
                      <w:rFonts w:cstheme="minorHAnsi"/>
                      <w:sz w:val="20"/>
                      <w:szCs w:val="20"/>
                    </w:rPr>
                  </w:pPr>
                </w:p>
                <w:p w14:paraId="79EAF573" w14:textId="5F761656"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45D72381" w14:textId="251FE239" w:rsidR="004C6FB2" w:rsidRPr="00C3018E" w:rsidRDefault="004C6FB2" w:rsidP="004C6FB2">
                  <w:pPr>
                    <w:rPr>
                      <w:rFonts w:cstheme="minorHAnsi"/>
                      <w:sz w:val="20"/>
                      <w:szCs w:val="20"/>
                    </w:rPr>
                  </w:pPr>
                  <w:r w:rsidRPr="00C3018E">
                    <w:rPr>
                      <w:rFonts w:cstheme="minorHAnsi"/>
                      <w:color w:val="000000"/>
                      <w:sz w:val="20"/>
                      <w:szCs w:val="20"/>
                    </w:rPr>
                    <w:t>LT289</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311774FC" w14:textId="27AFACE5" w:rsidR="004C6FB2" w:rsidRPr="00C3018E" w:rsidRDefault="004C6FB2" w:rsidP="004C6FB2">
                  <w:pPr>
                    <w:rPr>
                      <w:rFonts w:cstheme="minorHAnsi"/>
                      <w:color w:val="000000"/>
                      <w:sz w:val="20"/>
                      <w:szCs w:val="20"/>
                    </w:rPr>
                  </w:pPr>
                  <w:r w:rsidRPr="0090700A">
                    <w:rPr>
                      <w:color w:val="000000"/>
                      <w:sz w:val="20"/>
                      <w:szCs w:val="20"/>
                    </w:rPr>
                    <w:t>C-Out-Strt-LEDFixt-PM-Ext(29w)-dW14</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6979E6E6" w14:textId="74A32035" w:rsidR="004C6FB2" w:rsidRPr="00C3018E" w:rsidRDefault="004C6FB2" w:rsidP="004C6FB2">
                  <w:pPr>
                    <w:rPr>
                      <w:rFonts w:cstheme="minorHAnsi"/>
                      <w:sz w:val="20"/>
                      <w:szCs w:val="20"/>
                    </w:rPr>
                  </w:pPr>
                  <w:r w:rsidRPr="00C3018E">
                    <w:rPr>
                      <w:rFonts w:cstheme="minorHAnsi"/>
                      <w:color w:val="000000"/>
                      <w:sz w:val="20"/>
                      <w:szCs w:val="20"/>
                    </w:rPr>
                    <w:t>LS1 LED STREET LIGHTING: INSTALL 0 - 29 W FIXTURE</w:t>
                  </w:r>
                </w:p>
              </w:tc>
            </w:tr>
            <w:tr w:rsidR="004C6FB2" w:rsidRPr="00036409" w14:paraId="7DCD5FF0" w14:textId="77777777" w:rsidTr="00D158ED">
              <w:tc>
                <w:tcPr>
                  <w:tcW w:w="1598" w:type="dxa"/>
                  <w:vMerge/>
                </w:tcPr>
                <w:p w14:paraId="19245B5D" w14:textId="036D146C"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22D1B88F" w14:textId="5336721B" w:rsidR="004C6FB2" w:rsidRPr="00C3018E" w:rsidRDefault="004C6FB2" w:rsidP="004C6FB2">
                  <w:pPr>
                    <w:rPr>
                      <w:rFonts w:cstheme="minorHAnsi"/>
                      <w:sz w:val="20"/>
                      <w:szCs w:val="20"/>
                    </w:rPr>
                  </w:pPr>
                  <w:r w:rsidRPr="00C3018E">
                    <w:rPr>
                      <w:rFonts w:cstheme="minorHAnsi"/>
                      <w:color w:val="000000"/>
                      <w:sz w:val="20"/>
                      <w:szCs w:val="20"/>
                    </w:rPr>
                    <w:t>LT290</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6681D427" w14:textId="19888CE2" w:rsidR="004C6FB2" w:rsidRPr="00C3018E" w:rsidRDefault="004C6FB2" w:rsidP="004C6FB2">
                  <w:pPr>
                    <w:rPr>
                      <w:rFonts w:cstheme="minorHAnsi"/>
                      <w:color w:val="000000"/>
                      <w:sz w:val="20"/>
                      <w:szCs w:val="20"/>
                    </w:rPr>
                  </w:pPr>
                  <w:r w:rsidRPr="0090700A">
                    <w:rPr>
                      <w:rFonts w:cstheme="minorHAnsi"/>
                      <w:color w:val="000000"/>
                      <w:sz w:val="20"/>
                      <w:szCs w:val="20"/>
                    </w:rPr>
                    <w:t>C-Out-Strt-LEDFixt-PM-Ext(45w)-dW14</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62A1FB26" w14:textId="6BEFB864" w:rsidR="004C6FB2" w:rsidRPr="00C3018E" w:rsidRDefault="004C6FB2" w:rsidP="004C6FB2">
                  <w:pPr>
                    <w:rPr>
                      <w:rFonts w:cstheme="minorHAnsi"/>
                      <w:sz w:val="20"/>
                      <w:szCs w:val="20"/>
                    </w:rPr>
                  </w:pPr>
                  <w:r w:rsidRPr="00C3018E">
                    <w:rPr>
                      <w:rFonts w:cstheme="minorHAnsi"/>
                      <w:color w:val="000000"/>
                      <w:sz w:val="20"/>
                      <w:szCs w:val="20"/>
                    </w:rPr>
                    <w:t>LS1 LED STREET LIGHTING: INSTALL 30 - 45 W FIXTURE</w:t>
                  </w:r>
                </w:p>
              </w:tc>
            </w:tr>
            <w:tr w:rsidR="004C6FB2" w:rsidRPr="00036409" w14:paraId="684C2E51" w14:textId="77777777" w:rsidTr="00D158ED">
              <w:tc>
                <w:tcPr>
                  <w:tcW w:w="1598" w:type="dxa"/>
                  <w:vMerge/>
                </w:tcPr>
                <w:p w14:paraId="769B9EF5" w14:textId="43480A75"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4B2E1497" w14:textId="6AC467FF" w:rsidR="004C6FB2" w:rsidRPr="00C3018E" w:rsidRDefault="004C6FB2" w:rsidP="004C6FB2">
                  <w:pPr>
                    <w:rPr>
                      <w:rFonts w:cstheme="minorHAnsi"/>
                      <w:sz w:val="20"/>
                      <w:szCs w:val="20"/>
                    </w:rPr>
                  </w:pPr>
                  <w:r w:rsidRPr="00C3018E">
                    <w:rPr>
                      <w:rFonts w:cstheme="minorHAnsi"/>
                      <w:color w:val="000000"/>
                      <w:sz w:val="20"/>
                      <w:szCs w:val="20"/>
                    </w:rPr>
                    <w:t>LT291</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3DCA81F2" w14:textId="26917CB7" w:rsidR="004C6FB2" w:rsidRPr="00C3018E" w:rsidRDefault="004C6FB2" w:rsidP="004C6FB2">
                  <w:pPr>
                    <w:rPr>
                      <w:rFonts w:cstheme="minorHAnsi"/>
                      <w:color w:val="000000"/>
                      <w:sz w:val="20"/>
                      <w:szCs w:val="20"/>
                    </w:rPr>
                  </w:pPr>
                  <w:r w:rsidRPr="0090700A">
                    <w:rPr>
                      <w:color w:val="000000"/>
                      <w:sz w:val="20"/>
                      <w:szCs w:val="20"/>
                    </w:rPr>
                    <w:t>C-Out-Strt-LEDFixt-PM-Ext-1(68w)-dW22</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41D8BACC" w14:textId="1DB4D7E1" w:rsidR="004C6FB2" w:rsidRPr="00C3018E" w:rsidRDefault="004C6FB2" w:rsidP="004C6FB2">
                  <w:pPr>
                    <w:rPr>
                      <w:rFonts w:cstheme="minorHAnsi"/>
                      <w:sz w:val="20"/>
                      <w:szCs w:val="20"/>
                    </w:rPr>
                  </w:pPr>
                  <w:r w:rsidRPr="00C3018E">
                    <w:rPr>
                      <w:rFonts w:cstheme="minorHAnsi"/>
                      <w:color w:val="000000"/>
                      <w:sz w:val="20"/>
                      <w:szCs w:val="20"/>
                    </w:rPr>
                    <w:t>LS1 LED STREET LIGHTING: INSTALL 46 - 68 W FIXTURE</w:t>
                  </w:r>
                </w:p>
              </w:tc>
            </w:tr>
            <w:tr w:rsidR="004C6FB2" w:rsidRPr="00036409" w14:paraId="3F61A002" w14:textId="77777777" w:rsidTr="00D158ED">
              <w:tc>
                <w:tcPr>
                  <w:tcW w:w="1598" w:type="dxa"/>
                  <w:vMerge/>
                </w:tcPr>
                <w:p w14:paraId="4D99BA88" w14:textId="0715C4F3"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1D95DCD5" w14:textId="0BD69AF3" w:rsidR="004C6FB2" w:rsidRPr="00C3018E" w:rsidRDefault="004C6FB2" w:rsidP="004C6FB2">
                  <w:pPr>
                    <w:rPr>
                      <w:rFonts w:cstheme="minorHAnsi"/>
                      <w:sz w:val="20"/>
                      <w:szCs w:val="20"/>
                    </w:rPr>
                  </w:pPr>
                  <w:r w:rsidRPr="00C3018E">
                    <w:rPr>
                      <w:rFonts w:cstheme="minorHAnsi"/>
                      <w:color w:val="000000"/>
                      <w:sz w:val="20"/>
                      <w:szCs w:val="20"/>
                    </w:rPr>
                    <w:t>LT292</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0749F54B" w14:textId="366A3E51" w:rsidR="004C6FB2" w:rsidRPr="00C3018E" w:rsidRDefault="004C6FB2" w:rsidP="004C6FB2">
                  <w:pPr>
                    <w:rPr>
                      <w:rFonts w:cstheme="minorHAnsi"/>
                      <w:color w:val="000000"/>
                      <w:sz w:val="20"/>
                      <w:szCs w:val="20"/>
                    </w:rPr>
                  </w:pPr>
                  <w:r w:rsidRPr="0090700A">
                    <w:rPr>
                      <w:color w:val="000000"/>
                      <w:sz w:val="20"/>
                      <w:szCs w:val="20"/>
                    </w:rPr>
                    <w:t>C-Out-Strt-LEDFixt-PM-Ext-1(90w)-dW27</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1945A0A9" w14:textId="1CE7E507" w:rsidR="004C6FB2" w:rsidRPr="00C3018E" w:rsidRDefault="004C6FB2" w:rsidP="004C6FB2">
                  <w:pPr>
                    <w:rPr>
                      <w:rFonts w:cstheme="minorHAnsi"/>
                      <w:sz w:val="20"/>
                      <w:szCs w:val="20"/>
                    </w:rPr>
                  </w:pPr>
                  <w:r w:rsidRPr="00C3018E">
                    <w:rPr>
                      <w:rFonts w:cstheme="minorHAnsi"/>
                      <w:color w:val="000000"/>
                      <w:sz w:val="20"/>
                      <w:szCs w:val="20"/>
                    </w:rPr>
                    <w:t>LS1 LED STREET LIGHTING: INSTALL 69 - 90 W FIXTURE</w:t>
                  </w:r>
                </w:p>
              </w:tc>
            </w:tr>
            <w:tr w:rsidR="004C6FB2" w:rsidRPr="00036409" w14:paraId="35CFB6FF" w14:textId="77777777" w:rsidTr="00D158ED">
              <w:tc>
                <w:tcPr>
                  <w:tcW w:w="1598" w:type="dxa"/>
                  <w:vMerge/>
                </w:tcPr>
                <w:p w14:paraId="1F4434E3" w14:textId="627E6149"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16AD98DF" w14:textId="430312C0" w:rsidR="004C6FB2" w:rsidRPr="00C3018E" w:rsidRDefault="004C6FB2" w:rsidP="004C6FB2">
                  <w:pPr>
                    <w:rPr>
                      <w:rFonts w:cstheme="minorHAnsi"/>
                      <w:sz w:val="20"/>
                      <w:szCs w:val="20"/>
                    </w:rPr>
                  </w:pPr>
                  <w:r w:rsidRPr="00C3018E">
                    <w:rPr>
                      <w:rFonts w:cstheme="minorHAnsi"/>
                      <w:color w:val="000000"/>
                      <w:sz w:val="20"/>
                      <w:szCs w:val="20"/>
                    </w:rPr>
                    <w:t>LT293</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1F3C0E92" w14:textId="24E567FE" w:rsidR="004C6FB2" w:rsidRPr="00C3018E" w:rsidRDefault="004C6FB2" w:rsidP="004C6FB2">
                  <w:pPr>
                    <w:rPr>
                      <w:rFonts w:cstheme="minorHAnsi"/>
                      <w:color w:val="000000"/>
                      <w:sz w:val="20"/>
                      <w:szCs w:val="20"/>
                    </w:rPr>
                  </w:pPr>
                  <w:r w:rsidRPr="0090700A">
                    <w:rPr>
                      <w:color w:val="000000"/>
                      <w:sz w:val="20"/>
                      <w:szCs w:val="20"/>
                    </w:rPr>
                    <w:t>C-Out-Strt-LEDFixt-PM-Ext(107w)-dW29</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1CCE6387" w14:textId="3B53F71E" w:rsidR="004C6FB2" w:rsidRPr="00C3018E" w:rsidRDefault="004C6FB2" w:rsidP="004C6FB2">
                  <w:pPr>
                    <w:rPr>
                      <w:rFonts w:cstheme="minorHAnsi"/>
                      <w:sz w:val="20"/>
                      <w:szCs w:val="20"/>
                    </w:rPr>
                  </w:pPr>
                  <w:r w:rsidRPr="00C3018E">
                    <w:rPr>
                      <w:rFonts w:cstheme="minorHAnsi"/>
                      <w:color w:val="000000"/>
                      <w:sz w:val="20"/>
                      <w:szCs w:val="20"/>
                    </w:rPr>
                    <w:t>LS1 LED STREET LIGHTING: INSTALL 91 - 107 W FIXTURE</w:t>
                  </w:r>
                </w:p>
              </w:tc>
            </w:tr>
            <w:tr w:rsidR="004C6FB2" w:rsidRPr="00036409" w14:paraId="19FEAB0B" w14:textId="77777777" w:rsidTr="00D158ED">
              <w:tc>
                <w:tcPr>
                  <w:tcW w:w="1598" w:type="dxa"/>
                  <w:vMerge/>
                </w:tcPr>
                <w:p w14:paraId="7CAC1752" w14:textId="42021B30"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710797F4" w14:textId="67F32B9C" w:rsidR="004C6FB2" w:rsidRPr="00C3018E" w:rsidRDefault="004C6FB2" w:rsidP="004C6FB2">
                  <w:pPr>
                    <w:rPr>
                      <w:rFonts w:cstheme="minorHAnsi"/>
                      <w:sz w:val="20"/>
                      <w:szCs w:val="20"/>
                    </w:rPr>
                  </w:pPr>
                  <w:r w:rsidRPr="00C3018E">
                    <w:rPr>
                      <w:rFonts w:cstheme="minorHAnsi"/>
                      <w:color w:val="000000"/>
                      <w:sz w:val="20"/>
                      <w:szCs w:val="20"/>
                    </w:rPr>
                    <w:t>LT294</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689B0ACF" w14:textId="0FD34874" w:rsidR="004C6FB2" w:rsidRPr="00C3018E" w:rsidRDefault="004C6FB2" w:rsidP="004C6FB2">
                  <w:pPr>
                    <w:rPr>
                      <w:rFonts w:cstheme="minorHAnsi"/>
                      <w:color w:val="000000"/>
                      <w:sz w:val="20"/>
                      <w:szCs w:val="20"/>
                    </w:rPr>
                  </w:pPr>
                  <w:r w:rsidRPr="0090700A">
                    <w:rPr>
                      <w:color w:val="000000"/>
                      <w:sz w:val="20"/>
                      <w:szCs w:val="20"/>
                    </w:rPr>
                    <w:t>C-Out-Strt-LEDFixt-PM-Ext(146w)-dW29</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4B5D4C86" w14:textId="5E07B441" w:rsidR="004C6FB2" w:rsidRPr="00C3018E" w:rsidRDefault="004C6FB2" w:rsidP="004C6FB2">
                  <w:pPr>
                    <w:rPr>
                      <w:rFonts w:cstheme="minorHAnsi"/>
                      <w:sz w:val="20"/>
                      <w:szCs w:val="20"/>
                    </w:rPr>
                  </w:pPr>
                  <w:r w:rsidRPr="00C3018E">
                    <w:rPr>
                      <w:rFonts w:cstheme="minorHAnsi"/>
                      <w:color w:val="000000"/>
                      <w:sz w:val="20"/>
                      <w:szCs w:val="20"/>
                    </w:rPr>
                    <w:t>LS1 LED STREET LIGHTING: INSTALL 108 - 146 W FIXTURE</w:t>
                  </w:r>
                </w:p>
              </w:tc>
            </w:tr>
            <w:tr w:rsidR="004C6FB2" w:rsidRPr="00036409" w14:paraId="4C5E146C" w14:textId="77777777" w:rsidTr="00D158ED">
              <w:tc>
                <w:tcPr>
                  <w:tcW w:w="1598" w:type="dxa"/>
                  <w:vMerge/>
                </w:tcPr>
                <w:p w14:paraId="59F48BF4" w14:textId="7CC27DB3"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15A9EA02" w14:textId="76DCF408" w:rsidR="004C6FB2" w:rsidRPr="00C3018E" w:rsidRDefault="004C6FB2" w:rsidP="004C6FB2">
                  <w:pPr>
                    <w:rPr>
                      <w:rFonts w:cstheme="minorHAnsi"/>
                      <w:sz w:val="20"/>
                      <w:szCs w:val="20"/>
                    </w:rPr>
                  </w:pPr>
                  <w:r w:rsidRPr="00C3018E">
                    <w:rPr>
                      <w:rFonts w:cstheme="minorHAnsi"/>
                      <w:color w:val="000000"/>
                      <w:sz w:val="20"/>
                      <w:szCs w:val="20"/>
                    </w:rPr>
                    <w:t>LT295</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11176A8B" w14:textId="378F4110" w:rsidR="004C6FB2" w:rsidRPr="00C3018E" w:rsidRDefault="004C6FB2" w:rsidP="004C6FB2">
                  <w:pPr>
                    <w:rPr>
                      <w:rFonts w:cstheme="minorHAnsi"/>
                      <w:color w:val="000000"/>
                      <w:sz w:val="20"/>
                      <w:szCs w:val="20"/>
                    </w:rPr>
                  </w:pPr>
                  <w:r w:rsidRPr="0090700A">
                    <w:rPr>
                      <w:color w:val="000000"/>
                      <w:sz w:val="20"/>
                      <w:szCs w:val="20"/>
                    </w:rPr>
                    <w:t>C-Out-Strt-LEDFixt-PM-Ext(235w)-dW43</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32830474" w14:textId="1EFAA84E" w:rsidR="004C6FB2" w:rsidRPr="00C3018E" w:rsidRDefault="004C6FB2" w:rsidP="004C6FB2">
                  <w:pPr>
                    <w:rPr>
                      <w:rFonts w:cstheme="minorHAnsi"/>
                      <w:sz w:val="20"/>
                      <w:szCs w:val="20"/>
                    </w:rPr>
                  </w:pPr>
                  <w:r w:rsidRPr="00C3018E">
                    <w:rPr>
                      <w:rFonts w:cstheme="minorHAnsi"/>
                      <w:color w:val="000000"/>
                      <w:sz w:val="20"/>
                      <w:szCs w:val="20"/>
                    </w:rPr>
                    <w:t>LS1 LED STREET LIGHTING: INSTALL 147 - 235 W FIXTURE</w:t>
                  </w:r>
                </w:p>
              </w:tc>
            </w:tr>
            <w:tr w:rsidR="004C6FB2" w:rsidRPr="00036409" w14:paraId="2633AB5E" w14:textId="77777777" w:rsidTr="00D158ED">
              <w:tc>
                <w:tcPr>
                  <w:tcW w:w="1598" w:type="dxa"/>
                  <w:vMerge w:val="restart"/>
                </w:tcPr>
                <w:p w14:paraId="76FE6AEB" w14:textId="64DB4F44" w:rsidR="004C6FB2" w:rsidRDefault="004C6FB2" w:rsidP="004C6FB2">
                  <w:pPr>
                    <w:pStyle w:val="ListParagraph"/>
                    <w:numPr>
                      <w:ilvl w:val="0"/>
                      <w:numId w:val="16"/>
                    </w:numPr>
                    <w:rPr>
                      <w:rFonts w:cstheme="minorHAnsi"/>
                      <w:sz w:val="20"/>
                      <w:szCs w:val="20"/>
                    </w:rPr>
                  </w:pPr>
                  <w:bookmarkStart w:id="3" w:name="_Hlk501459155"/>
                  <w:r>
                    <w:rPr>
                      <w:rFonts w:cstheme="minorHAnsi"/>
                      <w:sz w:val="20"/>
                      <w:szCs w:val="20"/>
                    </w:rPr>
                    <w:t>464105-464114</w:t>
                  </w:r>
                </w:p>
                <w:p w14:paraId="4C7CE2C8" w14:textId="264AD02A" w:rsidR="004C6FB2" w:rsidRPr="003E0EFC" w:rsidRDefault="004C6FB2" w:rsidP="004C6FB2">
                  <w:pPr>
                    <w:rPr>
                      <w:rFonts w:cstheme="minorHAnsi"/>
                      <w:sz w:val="20"/>
                      <w:szCs w:val="20"/>
                    </w:rPr>
                  </w:pPr>
                  <w:r>
                    <w:rPr>
                      <w:rFonts w:cstheme="minorHAnsi"/>
                      <w:sz w:val="20"/>
                      <w:szCs w:val="20"/>
                    </w:rPr>
                    <w:t>(PreRebDown/ NonRes)</w:t>
                  </w:r>
                </w:p>
                <w:p w14:paraId="07724DFC" w14:textId="188EF5EE" w:rsidR="004C6FB2" w:rsidRDefault="004C6FB2" w:rsidP="004C6FB2">
                  <w:pPr>
                    <w:pStyle w:val="ListParagraph"/>
                    <w:numPr>
                      <w:ilvl w:val="0"/>
                      <w:numId w:val="16"/>
                    </w:numPr>
                    <w:rPr>
                      <w:rFonts w:cstheme="minorHAnsi"/>
                      <w:sz w:val="20"/>
                      <w:szCs w:val="20"/>
                    </w:rPr>
                  </w:pPr>
                  <w:r>
                    <w:rPr>
                      <w:rFonts w:cstheme="minorHAnsi"/>
                      <w:sz w:val="20"/>
                      <w:szCs w:val="20"/>
                    </w:rPr>
                    <w:t>464185-464193</w:t>
                  </w:r>
                </w:p>
                <w:p w14:paraId="3F7D6B60" w14:textId="2B123F3B" w:rsidR="004C6FB2" w:rsidRPr="003E0EFC" w:rsidRDefault="004C6FB2" w:rsidP="004C6FB2">
                  <w:pPr>
                    <w:rPr>
                      <w:rFonts w:cstheme="minorHAnsi"/>
                      <w:sz w:val="20"/>
                      <w:szCs w:val="20"/>
                    </w:rPr>
                  </w:pPr>
                  <w:r>
                    <w:rPr>
                      <w:rFonts w:cstheme="minorHAnsi"/>
                      <w:sz w:val="20"/>
                      <w:szCs w:val="20"/>
                    </w:rPr>
                    <w:t>(PreRebUp/ NonRes)</w:t>
                  </w:r>
                </w:p>
                <w:p w14:paraId="63BD9332" w14:textId="77777777" w:rsidR="004C6FB2" w:rsidRPr="00C3018E" w:rsidRDefault="004C6FB2" w:rsidP="004C6FB2">
                  <w:pPr>
                    <w:rPr>
                      <w:rFonts w:cstheme="minorHAnsi"/>
                      <w:sz w:val="20"/>
                      <w:szCs w:val="20"/>
                    </w:rPr>
                  </w:pPr>
                </w:p>
                <w:p w14:paraId="7AC4CDFC" w14:textId="77777777" w:rsidR="004C6FB2" w:rsidRPr="00C3018E" w:rsidRDefault="004C6FB2" w:rsidP="004C6FB2">
                  <w:pPr>
                    <w:rPr>
                      <w:rFonts w:cstheme="minorHAnsi"/>
                      <w:sz w:val="20"/>
                      <w:szCs w:val="20"/>
                    </w:rPr>
                  </w:pPr>
                </w:p>
                <w:p w14:paraId="6B1F412B" w14:textId="77777777" w:rsidR="004C6FB2" w:rsidRPr="00C3018E" w:rsidRDefault="004C6FB2" w:rsidP="004C6FB2">
                  <w:pPr>
                    <w:rPr>
                      <w:rFonts w:cstheme="minorHAnsi"/>
                      <w:sz w:val="20"/>
                      <w:szCs w:val="20"/>
                    </w:rPr>
                  </w:pPr>
                </w:p>
                <w:p w14:paraId="2913FBF1" w14:textId="77777777" w:rsidR="004C6FB2" w:rsidRPr="00C3018E" w:rsidRDefault="004C6FB2" w:rsidP="004C6FB2">
                  <w:pPr>
                    <w:rPr>
                      <w:rFonts w:cstheme="minorHAnsi"/>
                      <w:sz w:val="20"/>
                      <w:szCs w:val="20"/>
                    </w:rPr>
                  </w:pPr>
                </w:p>
                <w:p w14:paraId="7EB526FC" w14:textId="77777777" w:rsidR="004C6FB2" w:rsidRPr="00C3018E" w:rsidRDefault="004C6FB2" w:rsidP="004C6FB2">
                  <w:pPr>
                    <w:rPr>
                      <w:rFonts w:cstheme="minorHAnsi"/>
                      <w:sz w:val="20"/>
                      <w:szCs w:val="20"/>
                    </w:rPr>
                  </w:pPr>
                </w:p>
                <w:p w14:paraId="06A59AF8" w14:textId="77777777" w:rsidR="004C6FB2" w:rsidRPr="00C3018E" w:rsidRDefault="004C6FB2" w:rsidP="004C6FB2">
                  <w:pPr>
                    <w:rPr>
                      <w:rFonts w:cstheme="minorHAnsi"/>
                      <w:sz w:val="20"/>
                      <w:szCs w:val="20"/>
                    </w:rPr>
                  </w:pPr>
                </w:p>
                <w:p w14:paraId="1A36D4AB" w14:textId="77777777" w:rsidR="004C6FB2" w:rsidRPr="00C3018E" w:rsidRDefault="004C6FB2" w:rsidP="004C6FB2">
                  <w:pPr>
                    <w:rPr>
                      <w:rFonts w:cstheme="minorHAnsi"/>
                      <w:sz w:val="20"/>
                      <w:szCs w:val="20"/>
                    </w:rPr>
                  </w:pPr>
                </w:p>
                <w:p w14:paraId="50424CB3" w14:textId="44895CEB"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1A854439" w14:textId="158ADA7C" w:rsidR="004C6FB2" w:rsidRPr="00C3018E" w:rsidRDefault="004C6FB2" w:rsidP="004C6FB2">
                  <w:pPr>
                    <w:rPr>
                      <w:rFonts w:cstheme="minorHAnsi"/>
                      <w:sz w:val="20"/>
                      <w:szCs w:val="20"/>
                    </w:rPr>
                  </w:pPr>
                  <w:r w:rsidRPr="00C3018E">
                    <w:rPr>
                      <w:rFonts w:cstheme="minorHAnsi"/>
                      <w:color w:val="000000"/>
                      <w:sz w:val="20"/>
                      <w:szCs w:val="20"/>
                    </w:rPr>
                    <w:t>LT296</w:t>
                  </w:r>
                </w:p>
              </w:tc>
              <w:tc>
                <w:tcPr>
                  <w:tcW w:w="3060" w:type="dxa"/>
                  <w:tcBorders>
                    <w:top w:val="single" w:sz="4" w:space="0" w:color="auto"/>
                    <w:left w:val="single" w:sz="4" w:space="0" w:color="auto"/>
                    <w:bottom w:val="single" w:sz="4" w:space="0" w:color="auto"/>
                    <w:right w:val="single" w:sz="4" w:space="0" w:color="auto"/>
                  </w:tcBorders>
                  <w:shd w:val="clear" w:color="000000" w:fill="FFFFFF"/>
                  <w:vAlign w:val="bottom"/>
                </w:tcPr>
                <w:p w14:paraId="3953BB0C" w14:textId="0DBFE220" w:rsidR="004C6FB2" w:rsidRPr="00C3018E" w:rsidRDefault="004C6FB2" w:rsidP="004C6FB2">
                  <w:pPr>
                    <w:rPr>
                      <w:rFonts w:cstheme="minorHAnsi"/>
                      <w:color w:val="000000"/>
                      <w:sz w:val="20"/>
                      <w:szCs w:val="20"/>
                    </w:rPr>
                  </w:pPr>
                  <w:r w:rsidRPr="0090700A">
                    <w:rPr>
                      <w:color w:val="000000"/>
                      <w:sz w:val="20"/>
                      <w:szCs w:val="20"/>
                    </w:rPr>
                    <w:t>C-Out-RdAr-LEDFixt-PM-Ext(29w)-dW14</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05970658" w14:textId="4A5EFE6F" w:rsidR="004C6FB2" w:rsidRPr="00C3018E" w:rsidRDefault="004C6FB2" w:rsidP="004C6FB2">
                  <w:pPr>
                    <w:rPr>
                      <w:rFonts w:cstheme="minorHAnsi"/>
                      <w:sz w:val="20"/>
                      <w:szCs w:val="20"/>
                    </w:rPr>
                  </w:pPr>
                  <w:r w:rsidRPr="00C3018E">
                    <w:rPr>
                      <w:rFonts w:cstheme="minorHAnsi"/>
                      <w:color w:val="000000"/>
                      <w:sz w:val="20"/>
                      <w:szCs w:val="20"/>
                    </w:rPr>
                    <w:t>LED OUTDOOR POLE/ARM-MOUNTED AREA LIGHTING: INSTALL 0 - 29 W FIXTURE</w:t>
                  </w:r>
                </w:p>
              </w:tc>
            </w:tr>
            <w:tr w:rsidR="004C6FB2" w:rsidRPr="00036409" w14:paraId="62074094" w14:textId="77777777" w:rsidTr="00D158ED">
              <w:tc>
                <w:tcPr>
                  <w:tcW w:w="1598" w:type="dxa"/>
                  <w:vMerge/>
                </w:tcPr>
                <w:p w14:paraId="2741F510" w14:textId="2664AD1A"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28633E55" w14:textId="0AEC7907" w:rsidR="004C6FB2" w:rsidRPr="00C3018E" w:rsidRDefault="004C6FB2" w:rsidP="004C6FB2">
                  <w:pPr>
                    <w:rPr>
                      <w:rFonts w:cstheme="minorHAnsi"/>
                      <w:sz w:val="20"/>
                      <w:szCs w:val="20"/>
                    </w:rPr>
                  </w:pPr>
                  <w:r w:rsidRPr="00C3018E">
                    <w:rPr>
                      <w:rFonts w:cstheme="minorHAnsi"/>
                      <w:color w:val="000000"/>
                      <w:sz w:val="20"/>
                      <w:szCs w:val="20"/>
                    </w:rPr>
                    <w:t>LT297</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7225B63C" w14:textId="15529AE7" w:rsidR="004C6FB2" w:rsidRPr="00C3018E" w:rsidRDefault="004C6FB2" w:rsidP="004C6FB2">
                  <w:pPr>
                    <w:rPr>
                      <w:rFonts w:cstheme="minorHAnsi"/>
                      <w:color w:val="000000"/>
                      <w:sz w:val="20"/>
                      <w:szCs w:val="20"/>
                    </w:rPr>
                  </w:pPr>
                  <w:r w:rsidRPr="0090700A">
                    <w:rPr>
                      <w:color w:val="000000"/>
                      <w:sz w:val="20"/>
                      <w:szCs w:val="20"/>
                    </w:rPr>
                    <w:t>C-Out-RdAr-LEDFixt-PM-Ext(45w)-dW14</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025AFC5A" w14:textId="5C3B8337" w:rsidR="004C6FB2" w:rsidRPr="00C3018E" w:rsidRDefault="004C6FB2" w:rsidP="004C6FB2">
                  <w:pPr>
                    <w:rPr>
                      <w:rFonts w:cstheme="minorHAnsi"/>
                      <w:sz w:val="20"/>
                      <w:szCs w:val="20"/>
                    </w:rPr>
                  </w:pPr>
                  <w:r w:rsidRPr="00C3018E">
                    <w:rPr>
                      <w:rFonts w:cstheme="minorHAnsi"/>
                      <w:color w:val="000000"/>
                      <w:sz w:val="20"/>
                      <w:szCs w:val="20"/>
                    </w:rPr>
                    <w:t>LED OUTDOOR POLE/ARM-MOUNTED AREA LIGHTING: INSTALL 30 - 45 W FIXTURE</w:t>
                  </w:r>
                </w:p>
              </w:tc>
            </w:tr>
            <w:tr w:rsidR="004C6FB2" w:rsidRPr="00036409" w14:paraId="45B4C800" w14:textId="77777777" w:rsidTr="00D158ED">
              <w:tc>
                <w:tcPr>
                  <w:tcW w:w="1598" w:type="dxa"/>
                  <w:vMerge/>
                </w:tcPr>
                <w:p w14:paraId="4B454A9A" w14:textId="4E5D3DD9"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3C4BD1CF" w14:textId="2CEBBAF1" w:rsidR="004C6FB2" w:rsidRPr="00C3018E" w:rsidRDefault="004C6FB2" w:rsidP="004C6FB2">
                  <w:pPr>
                    <w:rPr>
                      <w:rFonts w:cstheme="minorHAnsi"/>
                      <w:sz w:val="20"/>
                      <w:szCs w:val="20"/>
                    </w:rPr>
                  </w:pPr>
                  <w:r w:rsidRPr="00C3018E">
                    <w:rPr>
                      <w:rFonts w:cstheme="minorHAnsi"/>
                      <w:color w:val="000000"/>
                      <w:sz w:val="20"/>
                      <w:szCs w:val="20"/>
                    </w:rPr>
                    <w:t>LT298</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7564CD01" w14:textId="1D0D4904" w:rsidR="004C6FB2" w:rsidRPr="00C3018E" w:rsidRDefault="004C6FB2" w:rsidP="004C6FB2">
                  <w:pPr>
                    <w:rPr>
                      <w:rFonts w:cstheme="minorHAnsi"/>
                      <w:color w:val="000000"/>
                      <w:sz w:val="20"/>
                      <w:szCs w:val="20"/>
                    </w:rPr>
                  </w:pPr>
                  <w:r w:rsidRPr="0090700A">
                    <w:rPr>
                      <w:color w:val="000000"/>
                      <w:sz w:val="20"/>
                      <w:szCs w:val="20"/>
                    </w:rPr>
                    <w:t>C-Out-RdAr-LEDFixt-PM-Ext-1(68w)-dW22</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43BCC033" w14:textId="2BCD1329" w:rsidR="004C6FB2" w:rsidRPr="00C3018E" w:rsidRDefault="004C6FB2" w:rsidP="004C6FB2">
                  <w:pPr>
                    <w:rPr>
                      <w:rFonts w:cstheme="minorHAnsi"/>
                      <w:sz w:val="20"/>
                      <w:szCs w:val="20"/>
                    </w:rPr>
                  </w:pPr>
                  <w:r w:rsidRPr="00C3018E">
                    <w:rPr>
                      <w:rFonts w:cstheme="minorHAnsi"/>
                      <w:color w:val="000000"/>
                      <w:sz w:val="20"/>
                      <w:szCs w:val="20"/>
                    </w:rPr>
                    <w:t>LED OUTDOOR POLE/ARM-MOUNTED AREA LIGHTING: INSTALL 46 - 68 W FIXTURE</w:t>
                  </w:r>
                </w:p>
              </w:tc>
            </w:tr>
            <w:bookmarkEnd w:id="3"/>
            <w:tr w:rsidR="004C6FB2" w:rsidRPr="00036409" w14:paraId="76B7465F" w14:textId="77777777" w:rsidTr="00D158ED">
              <w:tc>
                <w:tcPr>
                  <w:tcW w:w="1598" w:type="dxa"/>
                  <w:vMerge/>
                </w:tcPr>
                <w:p w14:paraId="436987C2" w14:textId="0BD22F62"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4289FC90" w14:textId="6A6F6845" w:rsidR="004C6FB2" w:rsidRPr="00C3018E" w:rsidRDefault="004C6FB2" w:rsidP="004C6FB2">
                  <w:pPr>
                    <w:rPr>
                      <w:rFonts w:cstheme="minorHAnsi"/>
                      <w:sz w:val="20"/>
                      <w:szCs w:val="20"/>
                    </w:rPr>
                  </w:pPr>
                  <w:r w:rsidRPr="00C3018E">
                    <w:rPr>
                      <w:rFonts w:cstheme="minorHAnsi"/>
                      <w:color w:val="000000"/>
                      <w:sz w:val="20"/>
                      <w:szCs w:val="20"/>
                    </w:rPr>
                    <w:t>LT299</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6C283990" w14:textId="21B6E1AA" w:rsidR="004C6FB2" w:rsidRPr="00C3018E" w:rsidRDefault="004C6FB2" w:rsidP="004C6FB2">
                  <w:pPr>
                    <w:rPr>
                      <w:rFonts w:cstheme="minorHAnsi"/>
                      <w:color w:val="000000"/>
                      <w:sz w:val="20"/>
                      <w:szCs w:val="20"/>
                    </w:rPr>
                  </w:pPr>
                  <w:r w:rsidRPr="0090700A">
                    <w:rPr>
                      <w:color w:val="000000"/>
                      <w:sz w:val="20"/>
                      <w:szCs w:val="20"/>
                    </w:rPr>
                    <w:t>C-Out-RdAr-LEDFixt-PM-Ext-1(90w)-dW27</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42AAE70C" w14:textId="371999A6" w:rsidR="004C6FB2" w:rsidRPr="00C3018E" w:rsidRDefault="004C6FB2" w:rsidP="004C6FB2">
                  <w:pPr>
                    <w:rPr>
                      <w:rFonts w:cstheme="minorHAnsi"/>
                      <w:sz w:val="20"/>
                      <w:szCs w:val="20"/>
                    </w:rPr>
                  </w:pPr>
                  <w:r w:rsidRPr="00C3018E">
                    <w:rPr>
                      <w:rFonts w:cstheme="minorHAnsi"/>
                      <w:color w:val="000000"/>
                      <w:sz w:val="20"/>
                      <w:szCs w:val="20"/>
                    </w:rPr>
                    <w:t>LED OUTDOOR POLE/ARM-MOUNTED AREA LIGHTING: INSTALL 69 - 90 W FIXTURE</w:t>
                  </w:r>
                </w:p>
              </w:tc>
            </w:tr>
            <w:tr w:rsidR="004C6FB2" w:rsidRPr="00036409" w14:paraId="0ACAE7B6" w14:textId="77777777" w:rsidTr="00D158ED">
              <w:tc>
                <w:tcPr>
                  <w:tcW w:w="1598" w:type="dxa"/>
                  <w:vMerge/>
                </w:tcPr>
                <w:p w14:paraId="34A493FB" w14:textId="1E1D83A0"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28CDC2AD" w14:textId="4F000C29" w:rsidR="004C6FB2" w:rsidRPr="00C3018E" w:rsidRDefault="004C6FB2" w:rsidP="004C6FB2">
                  <w:pPr>
                    <w:rPr>
                      <w:rFonts w:cstheme="minorHAnsi"/>
                      <w:sz w:val="20"/>
                      <w:szCs w:val="20"/>
                    </w:rPr>
                  </w:pPr>
                  <w:r w:rsidRPr="00C3018E">
                    <w:rPr>
                      <w:rFonts w:cstheme="minorHAnsi"/>
                      <w:color w:val="000000"/>
                      <w:sz w:val="20"/>
                      <w:szCs w:val="20"/>
                    </w:rPr>
                    <w:t>LT300</w:t>
                  </w:r>
                </w:p>
              </w:tc>
              <w:tc>
                <w:tcPr>
                  <w:tcW w:w="3060" w:type="dxa"/>
                  <w:tcBorders>
                    <w:top w:val="single" w:sz="4" w:space="0" w:color="auto"/>
                    <w:left w:val="single" w:sz="4" w:space="0" w:color="auto"/>
                    <w:bottom w:val="single" w:sz="4" w:space="0" w:color="auto"/>
                    <w:right w:val="single" w:sz="4" w:space="0" w:color="auto"/>
                  </w:tcBorders>
                  <w:shd w:val="clear" w:color="000000" w:fill="FFFFFF"/>
                  <w:vAlign w:val="bottom"/>
                </w:tcPr>
                <w:p w14:paraId="3A4CE190" w14:textId="7FFC0DF9" w:rsidR="004C6FB2" w:rsidRPr="00C3018E" w:rsidRDefault="004C6FB2" w:rsidP="004C6FB2">
                  <w:pPr>
                    <w:rPr>
                      <w:rFonts w:cstheme="minorHAnsi"/>
                      <w:color w:val="000000"/>
                      <w:sz w:val="20"/>
                      <w:szCs w:val="20"/>
                    </w:rPr>
                  </w:pPr>
                  <w:r w:rsidRPr="0090700A">
                    <w:rPr>
                      <w:color w:val="000000"/>
                      <w:sz w:val="20"/>
                      <w:szCs w:val="20"/>
                    </w:rPr>
                    <w:t>C-Out-RdAr-LEDFixt-PM-Ext(107w)-dW29</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78B22D0D" w14:textId="5E35355C" w:rsidR="004C6FB2" w:rsidRPr="00C3018E" w:rsidRDefault="004C6FB2" w:rsidP="004C6FB2">
                  <w:pPr>
                    <w:rPr>
                      <w:rFonts w:cstheme="minorHAnsi"/>
                      <w:sz w:val="20"/>
                      <w:szCs w:val="20"/>
                    </w:rPr>
                  </w:pPr>
                  <w:r w:rsidRPr="00C3018E">
                    <w:rPr>
                      <w:rFonts w:cstheme="minorHAnsi"/>
                      <w:color w:val="000000"/>
                      <w:sz w:val="20"/>
                      <w:szCs w:val="20"/>
                    </w:rPr>
                    <w:t>LED OUTDOOR POLE/ARM-MOUNTED AREA LIGHTING: INSTALL 91 - 107 W FIXTURE</w:t>
                  </w:r>
                </w:p>
              </w:tc>
            </w:tr>
            <w:tr w:rsidR="004C6FB2" w:rsidRPr="00036409" w14:paraId="787AD1FD" w14:textId="77777777" w:rsidTr="00D158ED">
              <w:tc>
                <w:tcPr>
                  <w:tcW w:w="1598" w:type="dxa"/>
                  <w:vMerge/>
                </w:tcPr>
                <w:p w14:paraId="2527E9EA" w14:textId="09DE3167"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074583B6" w14:textId="4FDF6CB7" w:rsidR="004C6FB2" w:rsidRPr="00C3018E" w:rsidRDefault="004C6FB2" w:rsidP="004C6FB2">
                  <w:pPr>
                    <w:rPr>
                      <w:rFonts w:cstheme="minorHAnsi"/>
                      <w:sz w:val="20"/>
                      <w:szCs w:val="20"/>
                    </w:rPr>
                  </w:pPr>
                  <w:r w:rsidRPr="00C3018E">
                    <w:rPr>
                      <w:rFonts w:cstheme="minorHAnsi"/>
                      <w:color w:val="000000"/>
                      <w:sz w:val="20"/>
                      <w:szCs w:val="20"/>
                    </w:rPr>
                    <w:t>LT301</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7BCF5869" w14:textId="16E0F377" w:rsidR="004C6FB2" w:rsidRPr="00C3018E" w:rsidRDefault="004C6FB2" w:rsidP="004C6FB2">
                  <w:pPr>
                    <w:rPr>
                      <w:rFonts w:cstheme="minorHAnsi"/>
                      <w:color w:val="000000"/>
                      <w:sz w:val="20"/>
                      <w:szCs w:val="20"/>
                    </w:rPr>
                  </w:pPr>
                  <w:r w:rsidRPr="0090700A">
                    <w:rPr>
                      <w:color w:val="000000"/>
                      <w:sz w:val="20"/>
                      <w:szCs w:val="20"/>
                    </w:rPr>
                    <w:t>C-Out-RdAr-LEDFixt-PM-Ext(146w)-dW29</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10DA9E75" w14:textId="327634AB" w:rsidR="004C6FB2" w:rsidRPr="00C3018E" w:rsidRDefault="004C6FB2" w:rsidP="004C6FB2">
                  <w:pPr>
                    <w:rPr>
                      <w:rFonts w:cstheme="minorHAnsi"/>
                      <w:sz w:val="20"/>
                      <w:szCs w:val="20"/>
                    </w:rPr>
                  </w:pPr>
                  <w:r w:rsidRPr="00C3018E">
                    <w:rPr>
                      <w:rFonts w:cstheme="minorHAnsi"/>
                      <w:color w:val="000000"/>
                      <w:sz w:val="20"/>
                      <w:szCs w:val="20"/>
                    </w:rPr>
                    <w:t>LED OUTDOOR POLE/ARM-MOUNTED AREA LIGHTING: INSTALL 108 - 146 W FIXTURE</w:t>
                  </w:r>
                </w:p>
              </w:tc>
            </w:tr>
            <w:tr w:rsidR="004C6FB2" w:rsidRPr="00036409" w14:paraId="141D38DB" w14:textId="77777777" w:rsidTr="00D158ED">
              <w:tc>
                <w:tcPr>
                  <w:tcW w:w="1598" w:type="dxa"/>
                  <w:vMerge/>
                </w:tcPr>
                <w:p w14:paraId="1AD6C415" w14:textId="6989ED2D"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3C2D2622" w14:textId="495A90EE" w:rsidR="004C6FB2" w:rsidRPr="00C3018E" w:rsidRDefault="004C6FB2" w:rsidP="004C6FB2">
                  <w:pPr>
                    <w:rPr>
                      <w:rFonts w:cstheme="minorHAnsi"/>
                      <w:sz w:val="20"/>
                      <w:szCs w:val="20"/>
                    </w:rPr>
                  </w:pPr>
                  <w:r w:rsidRPr="00C3018E">
                    <w:rPr>
                      <w:rFonts w:cstheme="minorHAnsi"/>
                      <w:color w:val="000000"/>
                      <w:sz w:val="20"/>
                      <w:szCs w:val="20"/>
                    </w:rPr>
                    <w:t>LT302</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2C33551D" w14:textId="4EE8CD4F" w:rsidR="004C6FB2" w:rsidRPr="00C3018E" w:rsidRDefault="004C6FB2" w:rsidP="004C6FB2">
                  <w:pPr>
                    <w:rPr>
                      <w:rFonts w:cstheme="minorHAnsi"/>
                      <w:color w:val="000000"/>
                      <w:sz w:val="20"/>
                      <w:szCs w:val="20"/>
                    </w:rPr>
                  </w:pPr>
                  <w:r w:rsidRPr="0090700A">
                    <w:rPr>
                      <w:color w:val="000000"/>
                      <w:sz w:val="20"/>
                      <w:szCs w:val="20"/>
                    </w:rPr>
                    <w:t>C-Out-RdAr-LEDFixt-PM-Ext(235w)-dW43</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2B1CAB4A" w14:textId="5C7FC19C" w:rsidR="004C6FB2" w:rsidRPr="00C3018E" w:rsidRDefault="004C6FB2" w:rsidP="004C6FB2">
                  <w:pPr>
                    <w:rPr>
                      <w:rFonts w:cstheme="minorHAnsi"/>
                      <w:sz w:val="20"/>
                      <w:szCs w:val="20"/>
                    </w:rPr>
                  </w:pPr>
                  <w:r w:rsidRPr="00C3018E">
                    <w:rPr>
                      <w:rFonts w:cstheme="minorHAnsi"/>
                      <w:color w:val="000000"/>
                      <w:sz w:val="20"/>
                      <w:szCs w:val="20"/>
                    </w:rPr>
                    <w:t>LED OUTDOOR POLE/ARM-MOUNTED AREA LIGHTING: INSTALL 147 - 235 W FIXTURE</w:t>
                  </w:r>
                </w:p>
              </w:tc>
            </w:tr>
            <w:tr w:rsidR="004C6FB2" w:rsidRPr="00036409" w14:paraId="66059AE1" w14:textId="77777777" w:rsidTr="00D158ED">
              <w:tc>
                <w:tcPr>
                  <w:tcW w:w="1598" w:type="dxa"/>
                  <w:vMerge/>
                </w:tcPr>
                <w:p w14:paraId="401ADBFC" w14:textId="3EEEE691"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617635C0" w14:textId="3276DC3E" w:rsidR="004C6FB2" w:rsidRPr="00C3018E" w:rsidRDefault="004C6FB2" w:rsidP="004C6FB2">
                  <w:pPr>
                    <w:rPr>
                      <w:rFonts w:cstheme="minorHAnsi"/>
                      <w:sz w:val="20"/>
                      <w:szCs w:val="20"/>
                    </w:rPr>
                  </w:pPr>
                  <w:r w:rsidRPr="00C3018E">
                    <w:rPr>
                      <w:rFonts w:cstheme="minorHAnsi"/>
                      <w:color w:val="000000"/>
                      <w:sz w:val="20"/>
                      <w:szCs w:val="20"/>
                    </w:rPr>
                    <w:t>LT303</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02AFBD3B" w14:textId="54192890" w:rsidR="004C6FB2" w:rsidRPr="00C3018E" w:rsidRDefault="004C6FB2" w:rsidP="004C6FB2">
                  <w:pPr>
                    <w:rPr>
                      <w:rFonts w:cstheme="minorHAnsi"/>
                      <w:color w:val="000000"/>
                      <w:sz w:val="20"/>
                      <w:szCs w:val="20"/>
                    </w:rPr>
                  </w:pPr>
                  <w:r w:rsidRPr="0090700A">
                    <w:rPr>
                      <w:color w:val="000000"/>
                      <w:sz w:val="20"/>
                      <w:szCs w:val="20"/>
                    </w:rPr>
                    <w:t>C-Out-RdAr-LEDFixt-PM-Ext(390w)-dW54</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0EF8F379" w14:textId="48551266" w:rsidR="004C6FB2" w:rsidRPr="00C3018E" w:rsidRDefault="004C6FB2" w:rsidP="004C6FB2">
                  <w:pPr>
                    <w:rPr>
                      <w:rFonts w:cstheme="minorHAnsi"/>
                      <w:sz w:val="20"/>
                      <w:szCs w:val="20"/>
                    </w:rPr>
                  </w:pPr>
                  <w:r w:rsidRPr="00C3018E">
                    <w:rPr>
                      <w:rFonts w:cstheme="minorHAnsi"/>
                      <w:color w:val="000000"/>
                      <w:sz w:val="20"/>
                      <w:szCs w:val="20"/>
                    </w:rPr>
                    <w:t>LED OUTDOOR POLE/ARM-MOUNTED AREA LIGHTING: INSTALL 236 - 390 W FIXTURE</w:t>
                  </w:r>
                </w:p>
              </w:tc>
            </w:tr>
            <w:tr w:rsidR="004C6FB2" w:rsidRPr="00036409" w14:paraId="48442332" w14:textId="77777777" w:rsidTr="00D158ED">
              <w:tc>
                <w:tcPr>
                  <w:tcW w:w="1598" w:type="dxa"/>
                  <w:vMerge/>
                </w:tcPr>
                <w:p w14:paraId="001389BA" w14:textId="592536E0"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08974BD6" w14:textId="14EC11F0" w:rsidR="004C6FB2" w:rsidRPr="00C3018E" w:rsidRDefault="004C6FB2" w:rsidP="004C6FB2">
                  <w:pPr>
                    <w:rPr>
                      <w:rFonts w:cstheme="minorHAnsi"/>
                      <w:sz w:val="20"/>
                      <w:szCs w:val="20"/>
                    </w:rPr>
                  </w:pPr>
                  <w:r w:rsidRPr="00C3018E">
                    <w:rPr>
                      <w:rFonts w:cstheme="minorHAnsi"/>
                      <w:color w:val="000000"/>
                      <w:sz w:val="20"/>
                      <w:szCs w:val="20"/>
                    </w:rPr>
                    <w:t>LT304</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043989D8" w14:textId="6436067C" w:rsidR="004C6FB2" w:rsidRPr="00C3018E" w:rsidRDefault="004C6FB2" w:rsidP="004C6FB2">
                  <w:pPr>
                    <w:rPr>
                      <w:rFonts w:cstheme="minorHAnsi"/>
                      <w:color w:val="000000"/>
                      <w:sz w:val="20"/>
                      <w:szCs w:val="20"/>
                    </w:rPr>
                  </w:pPr>
                  <w:r w:rsidRPr="0090700A">
                    <w:rPr>
                      <w:color w:val="000000"/>
                      <w:sz w:val="20"/>
                      <w:szCs w:val="20"/>
                    </w:rPr>
                    <w:t>C-Out-RdAr-LEDFixt-PM-Ext(571w)-dW94</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2F450B1D" w14:textId="2AFB42AC" w:rsidR="004C6FB2" w:rsidRPr="00C3018E" w:rsidRDefault="004C6FB2" w:rsidP="004C6FB2">
                  <w:pPr>
                    <w:rPr>
                      <w:rFonts w:cstheme="minorHAnsi"/>
                      <w:sz w:val="20"/>
                      <w:szCs w:val="20"/>
                    </w:rPr>
                  </w:pPr>
                  <w:r w:rsidRPr="00C3018E">
                    <w:rPr>
                      <w:rFonts w:cstheme="minorHAnsi"/>
                      <w:color w:val="000000"/>
                      <w:sz w:val="20"/>
                      <w:szCs w:val="20"/>
                    </w:rPr>
                    <w:t>LED OUTDOOR POLE/ARM-MOUNTED AREA LIGHTING: INSTALL 391 - 571 W FIXTURE</w:t>
                  </w:r>
                </w:p>
              </w:tc>
            </w:tr>
            <w:tr w:rsidR="004C6FB2" w:rsidRPr="00036409" w14:paraId="61F52E59" w14:textId="77777777" w:rsidTr="00D158ED">
              <w:tc>
                <w:tcPr>
                  <w:tcW w:w="1598" w:type="dxa"/>
                  <w:vMerge w:val="restart"/>
                </w:tcPr>
                <w:p w14:paraId="35378FD9" w14:textId="1C70744E" w:rsidR="004C6FB2" w:rsidRDefault="004C6FB2" w:rsidP="004C6FB2">
                  <w:pPr>
                    <w:pStyle w:val="ListParagraph"/>
                    <w:numPr>
                      <w:ilvl w:val="0"/>
                      <w:numId w:val="16"/>
                    </w:numPr>
                    <w:rPr>
                      <w:rFonts w:cstheme="minorHAnsi"/>
                      <w:sz w:val="20"/>
                      <w:szCs w:val="20"/>
                    </w:rPr>
                  </w:pPr>
                  <w:bookmarkStart w:id="4" w:name="_Hlk501459482"/>
                  <w:r>
                    <w:rPr>
                      <w:rFonts w:cstheme="minorHAnsi"/>
                      <w:sz w:val="20"/>
                      <w:szCs w:val="20"/>
                    </w:rPr>
                    <w:t>464115-464118</w:t>
                  </w:r>
                </w:p>
                <w:p w14:paraId="212A8F75" w14:textId="797291DE" w:rsidR="004C6FB2" w:rsidRPr="003E0EFC" w:rsidRDefault="004C6FB2" w:rsidP="004C6FB2">
                  <w:pPr>
                    <w:rPr>
                      <w:rFonts w:cstheme="minorHAnsi"/>
                      <w:sz w:val="20"/>
                      <w:szCs w:val="20"/>
                    </w:rPr>
                  </w:pPr>
                  <w:r>
                    <w:rPr>
                      <w:rFonts w:cstheme="minorHAnsi"/>
                      <w:sz w:val="20"/>
                      <w:szCs w:val="20"/>
                    </w:rPr>
                    <w:t>(PreRebDown/ NonRes)</w:t>
                  </w:r>
                </w:p>
                <w:p w14:paraId="4694DE86" w14:textId="0AFC0254" w:rsidR="004C6FB2" w:rsidRDefault="004C6FB2" w:rsidP="004C6FB2">
                  <w:pPr>
                    <w:pStyle w:val="ListParagraph"/>
                    <w:numPr>
                      <w:ilvl w:val="0"/>
                      <w:numId w:val="16"/>
                    </w:numPr>
                    <w:rPr>
                      <w:rFonts w:cstheme="minorHAnsi"/>
                      <w:sz w:val="20"/>
                      <w:szCs w:val="20"/>
                    </w:rPr>
                  </w:pPr>
                  <w:r>
                    <w:rPr>
                      <w:rFonts w:cstheme="minorHAnsi"/>
                      <w:sz w:val="20"/>
                      <w:szCs w:val="20"/>
                    </w:rPr>
                    <w:t>464194-464197</w:t>
                  </w:r>
                </w:p>
                <w:p w14:paraId="00F206EB" w14:textId="4E34CA41" w:rsidR="004C6FB2" w:rsidRPr="003E0EFC" w:rsidRDefault="004C6FB2" w:rsidP="004C6FB2">
                  <w:pPr>
                    <w:rPr>
                      <w:rFonts w:cstheme="minorHAnsi"/>
                      <w:sz w:val="20"/>
                      <w:szCs w:val="20"/>
                    </w:rPr>
                  </w:pPr>
                  <w:r>
                    <w:rPr>
                      <w:rFonts w:cstheme="minorHAnsi"/>
                      <w:sz w:val="20"/>
                      <w:szCs w:val="20"/>
                    </w:rPr>
                    <w:t>(PreRebUp/ NonRes)</w:t>
                  </w:r>
                </w:p>
                <w:p w14:paraId="7260ABF3" w14:textId="796E0EFD" w:rsidR="004C6FB2" w:rsidRPr="003E0EFC" w:rsidRDefault="004C6FB2" w:rsidP="004C6FB2">
                  <w:pPr>
                    <w:rPr>
                      <w:rFonts w:cstheme="minorHAnsi"/>
                      <w:sz w:val="20"/>
                      <w:szCs w:val="20"/>
                    </w:rPr>
                  </w:pPr>
                </w:p>
                <w:p w14:paraId="79070DF3" w14:textId="51B7B273" w:rsidR="004C6FB2" w:rsidRPr="00E4164B"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1EAF2CD9" w14:textId="3F78EEBE" w:rsidR="004C6FB2" w:rsidRPr="00C3018E" w:rsidRDefault="004C6FB2" w:rsidP="004C6FB2">
                  <w:pPr>
                    <w:rPr>
                      <w:rFonts w:cstheme="minorHAnsi"/>
                      <w:sz w:val="20"/>
                      <w:szCs w:val="20"/>
                    </w:rPr>
                  </w:pPr>
                  <w:r w:rsidRPr="00C3018E">
                    <w:rPr>
                      <w:rFonts w:cstheme="minorHAnsi"/>
                      <w:color w:val="000000"/>
                      <w:sz w:val="20"/>
                      <w:szCs w:val="20"/>
                    </w:rPr>
                    <w:t>LT305</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2FDA7765" w14:textId="07A3ABA7" w:rsidR="004C6FB2" w:rsidRPr="00C3018E" w:rsidRDefault="004C6FB2" w:rsidP="004C6FB2">
                  <w:pPr>
                    <w:rPr>
                      <w:rFonts w:cstheme="minorHAnsi"/>
                      <w:color w:val="000000"/>
                      <w:sz w:val="20"/>
                      <w:szCs w:val="20"/>
                    </w:rPr>
                  </w:pPr>
                  <w:r w:rsidRPr="0090700A">
                    <w:rPr>
                      <w:color w:val="000000"/>
                      <w:sz w:val="20"/>
                      <w:szCs w:val="20"/>
                    </w:rPr>
                    <w:t>C-Out-Gar-LEDFixt-CM-Ext(38w)-dW26</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41584731" w14:textId="2E69E748" w:rsidR="004C6FB2" w:rsidRPr="00C3018E" w:rsidRDefault="004C6FB2" w:rsidP="004C6FB2">
                  <w:pPr>
                    <w:rPr>
                      <w:rFonts w:cstheme="minorHAnsi"/>
                      <w:sz w:val="20"/>
                      <w:szCs w:val="20"/>
                    </w:rPr>
                  </w:pPr>
                  <w:r w:rsidRPr="00C3018E">
                    <w:rPr>
                      <w:rFonts w:cstheme="minorHAnsi"/>
                      <w:color w:val="000000"/>
                      <w:sz w:val="20"/>
                      <w:szCs w:val="20"/>
                    </w:rPr>
                    <w:t>LED OUTDOOR PARKING GARAGE LIGHTING: INSTALL 0 - 38 WATTS FIXTURE</w:t>
                  </w:r>
                </w:p>
              </w:tc>
            </w:tr>
            <w:tr w:rsidR="004C6FB2" w:rsidRPr="00036409" w14:paraId="26DFE907" w14:textId="77777777" w:rsidTr="00D158ED">
              <w:tc>
                <w:tcPr>
                  <w:tcW w:w="1598" w:type="dxa"/>
                  <w:vMerge/>
                </w:tcPr>
                <w:p w14:paraId="15FFEC51" w14:textId="73EA5890"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1619AD0E" w14:textId="1D6BBE9A" w:rsidR="004C6FB2" w:rsidRPr="00C3018E" w:rsidRDefault="004C6FB2" w:rsidP="004C6FB2">
                  <w:pPr>
                    <w:rPr>
                      <w:rFonts w:cstheme="minorHAnsi"/>
                      <w:sz w:val="20"/>
                      <w:szCs w:val="20"/>
                    </w:rPr>
                  </w:pPr>
                  <w:r w:rsidRPr="00C3018E">
                    <w:rPr>
                      <w:rFonts w:cstheme="minorHAnsi"/>
                      <w:color w:val="000000"/>
                      <w:sz w:val="20"/>
                      <w:szCs w:val="20"/>
                    </w:rPr>
                    <w:t>LT306</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3E9DCA88" w14:textId="2CFCC8A9" w:rsidR="004C6FB2" w:rsidRPr="00C3018E" w:rsidRDefault="004C6FB2" w:rsidP="004C6FB2">
                  <w:pPr>
                    <w:rPr>
                      <w:rFonts w:cstheme="minorHAnsi"/>
                      <w:color w:val="000000"/>
                      <w:sz w:val="20"/>
                      <w:szCs w:val="20"/>
                    </w:rPr>
                  </w:pPr>
                  <w:r w:rsidRPr="0090700A">
                    <w:rPr>
                      <w:color w:val="000000"/>
                      <w:sz w:val="20"/>
                      <w:szCs w:val="20"/>
                    </w:rPr>
                    <w:t>C-Out-Gar-LEDFixt-CM-Ext(38w)-dW26</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7210AC74" w14:textId="6B23270B" w:rsidR="004C6FB2" w:rsidRPr="00C3018E" w:rsidRDefault="004C6FB2" w:rsidP="004C6FB2">
                  <w:pPr>
                    <w:rPr>
                      <w:rFonts w:cstheme="minorHAnsi"/>
                      <w:sz w:val="20"/>
                      <w:szCs w:val="20"/>
                    </w:rPr>
                  </w:pPr>
                  <w:r w:rsidRPr="00C3018E">
                    <w:rPr>
                      <w:rFonts w:cstheme="minorHAnsi"/>
                      <w:color w:val="000000"/>
                      <w:sz w:val="20"/>
                      <w:szCs w:val="20"/>
                    </w:rPr>
                    <w:t>LED OUTDOOR PARKING GARAGE LIGHTING: INSTALL 39 - 56 WATTS FIXTURE</w:t>
                  </w:r>
                </w:p>
              </w:tc>
            </w:tr>
            <w:bookmarkEnd w:id="4"/>
            <w:tr w:rsidR="004C6FB2" w:rsidRPr="00036409" w14:paraId="291A46D9" w14:textId="77777777" w:rsidTr="00D158ED">
              <w:tc>
                <w:tcPr>
                  <w:tcW w:w="1598" w:type="dxa"/>
                  <w:vMerge/>
                </w:tcPr>
                <w:p w14:paraId="76FB89CE" w14:textId="044B1F56"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2AE2A2FE" w14:textId="497BC9AD" w:rsidR="004C6FB2" w:rsidRPr="00C3018E" w:rsidRDefault="004C6FB2" w:rsidP="004C6FB2">
                  <w:pPr>
                    <w:rPr>
                      <w:rFonts w:cstheme="minorHAnsi"/>
                      <w:sz w:val="20"/>
                      <w:szCs w:val="20"/>
                    </w:rPr>
                  </w:pPr>
                  <w:r w:rsidRPr="00C3018E">
                    <w:rPr>
                      <w:rFonts w:cstheme="minorHAnsi"/>
                      <w:color w:val="000000"/>
                      <w:sz w:val="20"/>
                      <w:szCs w:val="20"/>
                    </w:rPr>
                    <w:t>LT307</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40C86464" w14:textId="78AACE90" w:rsidR="004C6FB2" w:rsidRPr="00C3018E" w:rsidRDefault="004C6FB2" w:rsidP="004C6FB2">
                  <w:pPr>
                    <w:rPr>
                      <w:rFonts w:cstheme="minorHAnsi"/>
                      <w:color w:val="000000"/>
                      <w:sz w:val="20"/>
                      <w:szCs w:val="20"/>
                    </w:rPr>
                  </w:pPr>
                  <w:r w:rsidRPr="0090700A">
                    <w:rPr>
                      <w:color w:val="000000"/>
                      <w:sz w:val="20"/>
                      <w:szCs w:val="20"/>
                    </w:rPr>
                    <w:t>C-Out-Gar-LEDFixt-CM-Ext(88w)-dW37</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5393A730" w14:textId="466F8EDC" w:rsidR="004C6FB2" w:rsidRPr="00C3018E" w:rsidRDefault="004C6FB2" w:rsidP="004C6FB2">
                  <w:pPr>
                    <w:rPr>
                      <w:rFonts w:cstheme="minorHAnsi"/>
                      <w:sz w:val="20"/>
                      <w:szCs w:val="20"/>
                    </w:rPr>
                  </w:pPr>
                  <w:r w:rsidRPr="00C3018E">
                    <w:rPr>
                      <w:rFonts w:cstheme="minorHAnsi"/>
                      <w:color w:val="000000"/>
                      <w:sz w:val="20"/>
                      <w:szCs w:val="20"/>
                    </w:rPr>
                    <w:t>LED OUTDOOR PARKING GARAGE LIGHTING: INSTALL 57 - 88 WATTS FIXTURE</w:t>
                  </w:r>
                </w:p>
              </w:tc>
            </w:tr>
            <w:tr w:rsidR="004C6FB2" w:rsidRPr="00036409" w14:paraId="42B7E45C" w14:textId="77777777" w:rsidTr="00D158ED">
              <w:tc>
                <w:tcPr>
                  <w:tcW w:w="1598" w:type="dxa"/>
                  <w:vMerge/>
                </w:tcPr>
                <w:p w14:paraId="701CC9E5" w14:textId="01F51D2E"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1B7A58F2" w14:textId="2CF4C060" w:rsidR="004C6FB2" w:rsidRPr="00C3018E" w:rsidRDefault="004C6FB2" w:rsidP="004C6FB2">
                  <w:pPr>
                    <w:rPr>
                      <w:rFonts w:cstheme="minorHAnsi"/>
                      <w:sz w:val="20"/>
                      <w:szCs w:val="20"/>
                    </w:rPr>
                  </w:pPr>
                  <w:r w:rsidRPr="00C3018E">
                    <w:rPr>
                      <w:rFonts w:cstheme="minorHAnsi"/>
                      <w:color w:val="000000"/>
                      <w:sz w:val="20"/>
                      <w:szCs w:val="20"/>
                    </w:rPr>
                    <w:t>LT308</w:t>
                  </w:r>
                </w:p>
              </w:tc>
              <w:tc>
                <w:tcPr>
                  <w:tcW w:w="3060" w:type="dxa"/>
                  <w:tcBorders>
                    <w:top w:val="nil"/>
                    <w:left w:val="single" w:sz="4" w:space="0" w:color="auto"/>
                    <w:bottom w:val="single" w:sz="4" w:space="0" w:color="auto"/>
                    <w:right w:val="single" w:sz="4" w:space="0" w:color="auto"/>
                  </w:tcBorders>
                  <w:shd w:val="clear" w:color="000000" w:fill="FFFFFF"/>
                  <w:vAlign w:val="bottom"/>
                </w:tcPr>
                <w:p w14:paraId="7EE55EE5" w14:textId="4BC35BFA" w:rsidR="004C6FB2" w:rsidRPr="00C3018E" w:rsidRDefault="004C6FB2" w:rsidP="004C6FB2">
                  <w:pPr>
                    <w:rPr>
                      <w:rFonts w:cstheme="minorHAnsi"/>
                      <w:color w:val="000000"/>
                      <w:sz w:val="20"/>
                      <w:szCs w:val="20"/>
                    </w:rPr>
                  </w:pPr>
                  <w:r w:rsidRPr="0090700A">
                    <w:rPr>
                      <w:color w:val="000000"/>
                      <w:sz w:val="20"/>
                      <w:szCs w:val="20"/>
                    </w:rPr>
                    <w:t>C-Out-Gar-LEDFixt-CM-Ext(113w)-dW47</w:t>
                  </w:r>
                </w:p>
              </w:tc>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FB2EE0B" w14:textId="62C01B54" w:rsidR="004C6FB2" w:rsidRPr="00C3018E" w:rsidRDefault="004C6FB2" w:rsidP="004C6FB2">
                  <w:pPr>
                    <w:rPr>
                      <w:rFonts w:cstheme="minorHAnsi"/>
                      <w:sz w:val="20"/>
                      <w:szCs w:val="20"/>
                    </w:rPr>
                  </w:pPr>
                  <w:r w:rsidRPr="00C3018E">
                    <w:rPr>
                      <w:rFonts w:cstheme="minorHAnsi"/>
                      <w:color w:val="000000"/>
                      <w:sz w:val="20"/>
                      <w:szCs w:val="20"/>
                    </w:rPr>
                    <w:t>LED OUTDOOR PARKING GARAGE LIGHTING: INSTALL 89 - 113 WATTS FIXTURE</w:t>
                  </w:r>
                </w:p>
              </w:tc>
            </w:tr>
            <w:tr w:rsidR="004C6FB2" w:rsidRPr="00036409" w14:paraId="74F103B3" w14:textId="77777777" w:rsidTr="00562DBF">
              <w:tc>
                <w:tcPr>
                  <w:tcW w:w="1598" w:type="dxa"/>
                </w:tcPr>
                <w:p w14:paraId="160D391E" w14:textId="77777777" w:rsidR="004C6FB2" w:rsidRPr="00C3018E" w:rsidRDefault="004C6FB2" w:rsidP="004C6FB2">
                  <w:pPr>
                    <w:rPr>
                      <w:rFonts w:cstheme="minorHAnsi"/>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bottom"/>
                </w:tcPr>
                <w:p w14:paraId="1454E2A8" w14:textId="77777777" w:rsidR="004C6FB2" w:rsidRPr="00C3018E" w:rsidRDefault="004C6FB2" w:rsidP="004C6FB2">
                  <w:pPr>
                    <w:rPr>
                      <w:rFonts w:cstheme="minorHAnsi"/>
                      <w:color w:val="000000"/>
                      <w:sz w:val="20"/>
                      <w:szCs w:val="20"/>
                    </w:rPr>
                  </w:pPr>
                </w:p>
              </w:tc>
              <w:tc>
                <w:tcPr>
                  <w:tcW w:w="3060" w:type="dxa"/>
                  <w:tcBorders>
                    <w:top w:val="single" w:sz="4" w:space="0" w:color="auto"/>
                    <w:left w:val="single" w:sz="4" w:space="0" w:color="auto"/>
                    <w:bottom w:val="single" w:sz="4" w:space="0" w:color="auto"/>
                    <w:right w:val="single" w:sz="4" w:space="0" w:color="auto"/>
                  </w:tcBorders>
                </w:tcPr>
                <w:p w14:paraId="178807B2" w14:textId="77777777" w:rsidR="004C6FB2" w:rsidRDefault="004C6FB2" w:rsidP="004C6FB2">
                  <w:pPr>
                    <w:rPr>
                      <w:rFonts w:cstheme="minorHAnsi"/>
                      <w:color w:val="000000"/>
                      <w:sz w:val="20"/>
                      <w:szCs w:val="20"/>
                    </w:rPr>
                  </w:pPr>
                </w:p>
              </w:tc>
              <w:tc>
                <w:tcPr>
                  <w:tcW w:w="3489" w:type="dxa"/>
                  <w:tcBorders>
                    <w:top w:val="single" w:sz="4" w:space="0" w:color="auto"/>
                    <w:left w:val="single" w:sz="4" w:space="0" w:color="auto"/>
                    <w:bottom w:val="single" w:sz="4" w:space="0" w:color="auto"/>
                    <w:right w:val="single" w:sz="4" w:space="0" w:color="auto"/>
                  </w:tcBorders>
                  <w:shd w:val="clear" w:color="auto" w:fill="auto"/>
                  <w:vAlign w:val="bottom"/>
                </w:tcPr>
                <w:p w14:paraId="589C0823" w14:textId="77777777" w:rsidR="004C6FB2" w:rsidRPr="00C3018E" w:rsidRDefault="004C6FB2" w:rsidP="004C6FB2">
                  <w:pPr>
                    <w:rPr>
                      <w:rFonts w:cstheme="minorHAnsi"/>
                      <w:color w:val="000000"/>
                      <w:sz w:val="20"/>
                      <w:szCs w:val="20"/>
                    </w:rPr>
                  </w:pPr>
                </w:p>
              </w:tc>
            </w:tr>
            <w:bookmarkEnd w:id="2"/>
          </w:tbl>
          <w:p w14:paraId="4659C7FA" w14:textId="14D2771A" w:rsidR="00DB71F1" w:rsidRPr="00036409" w:rsidRDefault="00DB71F1" w:rsidP="001D57D7">
            <w:pPr>
              <w:rPr>
                <w:rFonts w:cstheme="minorHAnsi"/>
                <w:sz w:val="20"/>
                <w:szCs w:val="20"/>
              </w:rPr>
            </w:pPr>
          </w:p>
        </w:tc>
      </w:tr>
      <w:tr w:rsidR="00482C48" w14:paraId="2C89146B" w14:textId="77777777" w:rsidTr="00E72463">
        <w:trPr>
          <w:cantSplit/>
        </w:trPr>
        <w:tc>
          <w:tcPr>
            <w:tcW w:w="1350" w:type="dxa"/>
            <w:vAlign w:val="center"/>
          </w:tcPr>
          <w:p w14:paraId="08747F14" w14:textId="77777777" w:rsidR="00482C48" w:rsidRPr="001D77F7" w:rsidRDefault="00482C48" w:rsidP="00CA1893">
            <w:pPr>
              <w:rPr>
                <w:b/>
              </w:rPr>
            </w:pPr>
          </w:p>
        </w:tc>
        <w:tc>
          <w:tcPr>
            <w:tcW w:w="9540" w:type="dxa"/>
          </w:tcPr>
          <w:tbl>
            <w:tblPr>
              <w:tblStyle w:val="TableGrid"/>
              <w:tblW w:w="0" w:type="auto"/>
              <w:tblLook w:val="04A0" w:firstRow="1" w:lastRow="0" w:firstColumn="1" w:lastColumn="0" w:noHBand="0" w:noVBand="1"/>
            </w:tblPr>
            <w:tblGrid>
              <w:gridCol w:w="1417"/>
              <w:gridCol w:w="1008"/>
              <w:gridCol w:w="3240"/>
              <w:gridCol w:w="3240"/>
            </w:tblGrid>
            <w:tr w:rsidR="0043088E" w:rsidRPr="00036409" w14:paraId="4DCC2504" w14:textId="77777777" w:rsidTr="002275C9">
              <w:trPr>
                <w:trHeight w:val="539"/>
              </w:trPr>
              <w:tc>
                <w:tcPr>
                  <w:tcW w:w="1417" w:type="dxa"/>
                </w:tcPr>
                <w:p w14:paraId="4AE7DFB9" w14:textId="77777777" w:rsidR="0043088E" w:rsidRDefault="0043088E" w:rsidP="00482C48">
                  <w:pPr>
                    <w:rPr>
                      <w:rFonts w:cstheme="minorHAnsi"/>
                      <w:sz w:val="20"/>
                      <w:szCs w:val="20"/>
                    </w:rPr>
                  </w:pPr>
                  <w:bookmarkStart w:id="5" w:name="_Hlk501436722"/>
                  <w:r>
                    <w:rPr>
                      <w:rFonts w:cstheme="minorHAnsi"/>
                      <w:sz w:val="20"/>
                      <w:szCs w:val="20"/>
                    </w:rPr>
                    <w:t xml:space="preserve">SDGE Implem.  </w:t>
                  </w:r>
                </w:p>
                <w:p w14:paraId="3BF637A1" w14:textId="07D67F8C" w:rsidR="0043088E" w:rsidRDefault="0043088E" w:rsidP="00482C48">
                  <w:pPr>
                    <w:rPr>
                      <w:rFonts w:cstheme="minorHAnsi"/>
                      <w:sz w:val="20"/>
                      <w:szCs w:val="20"/>
                    </w:rPr>
                  </w:pPr>
                  <w:r>
                    <w:rPr>
                      <w:rFonts w:cstheme="minorHAnsi"/>
                      <w:sz w:val="20"/>
                      <w:szCs w:val="20"/>
                    </w:rPr>
                    <w:t xml:space="preserve">ID (Delivery </w:t>
                  </w:r>
                </w:p>
                <w:p w14:paraId="51760318" w14:textId="37A12431" w:rsidR="0043088E" w:rsidRPr="00036409" w:rsidRDefault="0043088E" w:rsidP="00482C48">
                  <w:pPr>
                    <w:rPr>
                      <w:rFonts w:cstheme="minorHAnsi"/>
                      <w:sz w:val="20"/>
                      <w:szCs w:val="20"/>
                    </w:rPr>
                  </w:pPr>
                  <w:r>
                    <w:rPr>
                      <w:rFonts w:cstheme="minorHAnsi"/>
                      <w:sz w:val="20"/>
                      <w:szCs w:val="20"/>
                    </w:rPr>
                    <w:t>/ Sector)</w:t>
                  </w:r>
                </w:p>
              </w:tc>
              <w:tc>
                <w:tcPr>
                  <w:tcW w:w="1008" w:type="dxa"/>
                  <w:tcBorders>
                    <w:bottom w:val="single" w:sz="4" w:space="0" w:color="auto"/>
                  </w:tcBorders>
                </w:tcPr>
                <w:p w14:paraId="37618A28" w14:textId="0BE4158D" w:rsidR="0043088E" w:rsidRDefault="0043088E" w:rsidP="00482C48">
                  <w:pPr>
                    <w:rPr>
                      <w:rFonts w:cstheme="minorHAnsi"/>
                      <w:sz w:val="20"/>
                      <w:szCs w:val="20"/>
                    </w:rPr>
                  </w:pPr>
                  <w:r>
                    <w:rPr>
                      <w:rFonts w:cstheme="minorHAnsi"/>
                      <w:sz w:val="20"/>
                      <w:szCs w:val="20"/>
                    </w:rPr>
                    <w:t xml:space="preserve">PGE </w:t>
                  </w:r>
                  <w:r w:rsidRPr="00036409">
                    <w:rPr>
                      <w:rFonts w:cstheme="minorHAnsi"/>
                      <w:sz w:val="20"/>
                      <w:szCs w:val="20"/>
                    </w:rPr>
                    <w:t xml:space="preserve">Msr </w:t>
                  </w:r>
                  <w:r>
                    <w:rPr>
                      <w:rFonts w:cstheme="minorHAnsi"/>
                      <w:sz w:val="20"/>
                      <w:szCs w:val="20"/>
                    </w:rPr>
                    <w:t>Code</w:t>
                  </w:r>
                </w:p>
              </w:tc>
              <w:tc>
                <w:tcPr>
                  <w:tcW w:w="3240" w:type="dxa"/>
                </w:tcPr>
                <w:p w14:paraId="43FB4407" w14:textId="3AD8A93B" w:rsidR="0043088E" w:rsidRPr="00036409" w:rsidRDefault="000B658F" w:rsidP="00482C48">
                  <w:pPr>
                    <w:rPr>
                      <w:rFonts w:cstheme="minorHAnsi"/>
                      <w:sz w:val="20"/>
                      <w:szCs w:val="20"/>
                    </w:rPr>
                  </w:pPr>
                  <w:r>
                    <w:rPr>
                      <w:rFonts w:cstheme="minorHAnsi"/>
                      <w:sz w:val="20"/>
                      <w:szCs w:val="20"/>
                    </w:rPr>
                    <w:t>PEAR database DEER Measure ID</w:t>
                  </w:r>
                </w:p>
              </w:tc>
              <w:tc>
                <w:tcPr>
                  <w:tcW w:w="3240" w:type="dxa"/>
                </w:tcPr>
                <w:p w14:paraId="33FE0396" w14:textId="36465A19" w:rsidR="0043088E" w:rsidRPr="00036409" w:rsidRDefault="0043088E" w:rsidP="00482C48">
                  <w:pPr>
                    <w:rPr>
                      <w:rFonts w:cstheme="minorHAnsi"/>
                      <w:sz w:val="20"/>
                      <w:szCs w:val="20"/>
                    </w:rPr>
                  </w:pPr>
                  <w:r w:rsidRPr="00036409">
                    <w:rPr>
                      <w:rFonts w:cstheme="minorHAnsi"/>
                      <w:sz w:val="20"/>
                      <w:szCs w:val="20"/>
                    </w:rPr>
                    <w:t>Measure Description</w:t>
                  </w:r>
                  <w:r>
                    <w:rPr>
                      <w:rFonts w:cstheme="minorHAnsi"/>
                      <w:sz w:val="20"/>
                      <w:szCs w:val="20"/>
                    </w:rPr>
                    <w:t xml:space="preserve"> (Solution Code) </w:t>
                  </w:r>
                </w:p>
              </w:tc>
            </w:tr>
            <w:tr w:rsidR="004C6FB2" w:rsidRPr="00036409" w14:paraId="4E15294F" w14:textId="77777777" w:rsidTr="004C6FB2">
              <w:tc>
                <w:tcPr>
                  <w:tcW w:w="1417" w:type="dxa"/>
                  <w:vMerge w:val="restart"/>
                </w:tcPr>
                <w:p w14:paraId="1CAD1FC0" w14:textId="400C3D27" w:rsidR="004C6FB2" w:rsidRDefault="004C6FB2" w:rsidP="004C6FB2">
                  <w:pPr>
                    <w:pStyle w:val="ListParagraph"/>
                    <w:numPr>
                      <w:ilvl w:val="0"/>
                      <w:numId w:val="19"/>
                    </w:numPr>
                    <w:rPr>
                      <w:rFonts w:cstheme="minorHAnsi"/>
                      <w:sz w:val="20"/>
                      <w:szCs w:val="20"/>
                    </w:rPr>
                  </w:pPr>
                  <w:bookmarkStart w:id="6" w:name="_Hlk501459619"/>
                  <w:r w:rsidRPr="003F669D">
                    <w:rPr>
                      <w:rFonts w:cstheme="minorHAnsi"/>
                      <w:sz w:val="20"/>
                      <w:szCs w:val="20"/>
                    </w:rPr>
                    <w:t xml:space="preserve">464135; </w:t>
                  </w:r>
                </w:p>
                <w:p w14:paraId="262A6574" w14:textId="77777777" w:rsidR="004C6FB2" w:rsidRDefault="004C6FB2" w:rsidP="004C6FB2">
                  <w:pPr>
                    <w:rPr>
                      <w:rFonts w:cstheme="minorHAnsi"/>
                      <w:sz w:val="20"/>
                      <w:szCs w:val="20"/>
                    </w:rPr>
                  </w:pPr>
                  <w:r>
                    <w:rPr>
                      <w:rFonts w:cstheme="minorHAnsi"/>
                      <w:sz w:val="20"/>
                      <w:szCs w:val="20"/>
                    </w:rPr>
                    <w:t xml:space="preserve">(DirInstall/ </w:t>
                  </w:r>
                </w:p>
                <w:p w14:paraId="3092C774" w14:textId="05ABAD77" w:rsidR="004C6FB2" w:rsidRPr="003F669D" w:rsidRDefault="004C6FB2" w:rsidP="004C6FB2">
                  <w:pPr>
                    <w:rPr>
                      <w:rFonts w:cstheme="minorHAnsi"/>
                      <w:sz w:val="20"/>
                      <w:szCs w:val="20"/>
                    </w:rPr>
                  </w:pPr>
                  <w:r>
                    <w:rPr>
                      <w:rFonts w:cstheme="minorHAnsi"/>
                      <w:sz w:val="20"/>
                      <w:szCs w:val="20"/>
                    </w:rPr>
                    <w:t>NonRes)</w:t>
                  </w:r>
                </w:p>
                <w:p w14:paraId="075377FD" w14:textId="77777777" w:rsidR="004C6FB2" w:rsidRDefault="004C6FB2" w:rsidP="004C6FB2">
                  <w:pPr>
                    <w:pStyle w:val="ListParagraph"/>
                    <w:numPr>
                      <w:ilvl w:val="0"/>
                      <w:numId w:val="19"/>
                    </w:numPr>
                    <w:rPr>
                      <w:rFonts w:cstheme="minorHAnsi"/>
                      <w:sz w:val="20"/>
                      <w:szCs w:val="20"/>
                    </w:rPr>
                  </w:pPr>
                  <w:r w:rsidRPr="003F669D">
                    <w:rPr>
                      <w:rFonts w:cstheme="minorHAnsi"/>
                      <w:sz w:val="20"/>
                      <w:szCs w:val="20"/>
                    </w:rPr>
                    <w:t>464198-</w:t>
                  </w:r>
                  <w:r>
                    <w:rPr>
                      <w:rFonts w:cstheme="minorHAnsi"/>
                      <w:sz w:val="20"/>
                      <w:szCs w:val="20"/>
                    </w:rPr>
                    <w:t xml:space="preserve"> </w:t>
                  </w:r>
                </w:p>
                <w:p w14:paraId="7B6109DC" w14:textId="30D21A9B" w:rsidR="004C6FB2" w:rsidRDefault="004C6FB2" w:rsidP="004C6FB2">
                  <w:pPr>
                    <w:pStyle w:val="ListParagraph"/>
                    <w:ind w:left="360"/>
                    <w:rPr>
                      <w:rFonts w:cstheme="minorHAnsi"/>
                      <w:sz w:val="20"/>
                      <w:szCs w:val="20"/>
                    </w:rPr>
                  </w:pPr>
                  <w:r w:rsidRPr="003F669D">
                    <w:rPr>
                      <w:rFonts w:cstheme="minorHAnsi"/>
                      <w:sz w:val="20"/>
                      <w:szCs w:val="20"/>
                    </w:rPr>
                    <w:t>464206;</w:t>
                  </w:r>
                </w:p>
                <w:p w14:paraId="47561469" w14:textId="77777777" w:rsidR="004C6FB2" w:rsidRDefault="004C6FB2" w:rsidP="004C6FB2">
                  <w:pPr>
                    <w:rPr>
                      <w:rFonts w:cstheme="minorHAnsi"/>
                      <w:sz w:val="20"/>
                      <w:szCs w:val="20"/>
                    </w:rPr>
                  </w:pPr>
                  <w:r>
                    <w:rPr>
                      <w:rFonts w:cstheme="minorHAnsi"/>
                      <w:sz w:val="20"/>
                      <w:szCs w:val="20"/>
                    </w:rPr>
                    <w:t xml:space="preserve">(PreRebUp/ </w:t>
                  </w:r>
                </w:p>
                <w:p w14:paraId="40C9D20A" w14:textId="27FA45D7" w:rsidR="004C6FB2" w:rsidRPr="003F669D" w:rsidRDefault="004C6FB2" w:rsidP="004C6FB2">
                  <w:pPr>
                    <w:rPr>
                      <w:rFonts w:cstheme="minorHAnsi"/>
                      <w:sz w:val="20"/>
                      <w:szCs w:val="20"/>
                    </w:rPr>
                  </w:pPr>
                  <w:r>
                    <w:rPr>
                      <w:rFonts w:cstheme="minorHAnsi"/>
                      <w:sz w:val="20"/>
                      <w:szCs w:val="20"/>
                    </w:rPr>
                    <w:t>NonRes)</w:t>
                  </w:r>
                </w:p>
                <w:p w14:paraId="00F5C6D1" w14:textId="61DC7D2E" w:rsidR="004C6FB2" w:rsidRPr="00C3018E" w:rsidRDefault="004C6FB2" w:rsidP="004C6FB2">
                  <w:pPr>
                    <w:rPr>
                      <w:rFonts w:cstheme="minorHAnsi"/>
                      <w:sz w:val="20"/>
                      <w:szCs w:val="20"/>
                    </w:rPr>
                  </w:pPr>
                </w:p>
                <w:p w14:paraId="6FD8E46A" w14:textId="44D95D48" w:rsidR="004C6FB2" w:rsidRPr="00C3018E" w:rsidRDefault="004C6FB2" w:rsidP="004C6FB2">
                  <w:pPr>
                    <w:rPr>
                      <w:rFonts w:cstheme="minorHAnsi"/>
                      <w:sz w:val="20"/>
                      <w:szCs w:val="20"/>
                    </w:rPr>
                  </w:pPr>
                </w:p>
                <w:p w14:paraId="6EBFA1F4" w14:textId="5BC23789" w:rsidR="004C6FB2" w:rsidRPr="00C3018E" w:rsidRDefault="004C6FB2" w:rsidP="004C6FB2">
                  <w:pPr>
                    <w:rPr>
                      <w:rFonts w:cstheme="minorHAnsi"/>
                      <w:sz w:val="20"/>
                      <w:szCs w:val="20"/>
                    </w:rPr>
                  </w:pPr>
                </w:p>
                <w:p w14:paraId="48B50527" w14:textId="443C6381" w:rsidR="004C6FB2" w:rsidRPr="00C3018E" w:rsidRDefault="004C6FB2" w:rsidP="004C6FB2">
                  <w:pPr>
                    <w:rPr>
                      <w:rFonts w:cstheme="minorHAnsi"/>
                      <w:sz w:val="20"/>
                      <w:szCs w:val="20"/>
                    </w:rPr>
                  </w:pPr>
                </w:p>
                <w:p w14:paraId="686BCC8C" w14:textId="3A9A15A0" w:rsidR="004C6FB2" w:rsidRPr="00324383"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0A931677" w14:textId="64B3906C" w:rsidR="004C6FB2" w:rsidRPr="0077577C" w:rsidRDefault="004C6FB2" w:rsidP="004C6FB2">
                  <w:pPr>
                    <w:rPr>
                      <w:rFonts w:ascii="Calibri" w:hAnsi="Calibri" w:cs="Calibri"/>
                      <w:color w:val="000000"/>
                      <w:sz w:val="20"/>
                      <w:szCs w:val="20"/>
                    </w:rPr>
                  </w:pPr>
                  <w:r w:rsidRPr="0077577C">
                    <w:rPr>
                      <w:rFonts w:ascii="Calibri" w:hAnsi="Calibri" w:cs="Calibri"/>
                      <w:color w:val="000000"/>
                      <w:sz w:val="20"/>
                      <w:szCs w:val="20"/>
                    </w:rPr>
                    <w:t>LT309</w:t>
                  </w:r>
                </w:p>
              </w:tc>
              <w:tc>
                <w:tcPr>
                  <w:tcW w:w="3240" w:type="dxa"/>
                  <w:tcBorders>
                    <w:top w:val="single" w:sz="4" w:space="0" w:color="auto"/>
                    <w:left w:val="single" w:sz="4" w:space="0" w:color="auto"/>
                    <w:bottom w:val="single" w:sz="4" w:space="0" w:color="auto"/>
                    <w:right w:val="single" w:sz="4" w:space="0" w:color="auto"/>
                  </w:tcBorders>
                  <w:shd w:val="clear" w:color="000000" w:fill="FFFFFF"/>
                  <w:vAlign w:val="bottom"/>
                </w:tcPr>
                <w:p w14:paraId="1D388E3B" w14:textId="5F668F38" w:rsidR="004C6FB2" w:rsidRPr="0077577C" w:rsidRDefault="004C6FB2" w:rsidP="004C6FB2">
                  <w:pPr>
                    <w:rPr>
                      <w:rFonts w:ascii="Calibri" w:hAnsi="Calibri" w:cs="Calibri"/>
                      <w:color w:val="000000"/>
                      <w:sz w:val="20"/>
                      <w:szCs w:val="20"/>
                    </w:rPr>
                  </w:pPr>
                  <w:r w:rsidRPr="0090700A">
                    <w:rPr>
                      <w:rFonts w:ascii="Calibri" w:hAnsi="Calibri"/>
                      <w:color w:val="000000"/>
                      <w:sz w:val="20"/>
                      <w:szCs w:val="20"/>
                    </w:rPr>
                    <w:t>C-Out-LEDFixt-WM-Ext-1(25w)-dW16</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47D19385" w14:textId="196D9D4F" w:rsidR="004C6FB2" w:rsidRPr="0077577C" w:rsidRDefault="004C6FB2" w:rsidP="004C6FB2">
                  <w:pPr>
                    <w:rPr>
                      <w:rFonts w:ascii="Calibri" w:hAnsi="Calibri" w:cs="Calibri"/>
                      <w:color w:val="000000"/>
                      <w:sz w:val="20"/>
                      <w:szCs w:val="20"/>
                    </w:rPr>
                  </w:pPr>
                  <w:r w:rsidRPr="0077577C">
                    <w:rPr>
                      <w:rFonts w:ascii="Calibri" w:hAnsi="Calibri" w:cs="Calibri"/>
                      <w:color w:val="000000"/>
                      <w:sz w:val="20"/>
                      <w:szCs w:val="20"/>
                    </w:rPr>
                    <w:t>LED OUTDOOR WALL-MOUNTED AREA LIGHTING: INSTALL 0 - 25 WATTS FIXTURE</w:t>
                  </w:r>
                </w:p>
              </w:tc>
            </w:tr>
            <w:tr w:rsidR="004C6FB2" w:rsidRPr="00036409" w14:paraId="029B111B" w14:textId="77777777" w:rsidTr="004C6FB2">
              <w:tc>
                <w:tcPr>
                  <w:tcW w:w="1417" w:type="dxa"/>
                  <w:vMerge/>
                </w:tcPr>
                <w:p w14:paraId="76FD462C" w14:textId="53A529EB" w:rsidR="004C6FB2" w:rsidRPr="00036409"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6D79F0FB" w14:textId="48382FEF" w:rsidR="004C6FB2" w:rsidRDefault="004C6FB2" w:rsidP="004C6FB2">
                  <w:pPr>
                    <w:rPr>
                      <w:rFonts w:ascii="Calibri" w:hAnsi="Calibri" w:cs="Calibri"/>
                      <w:color w:val="000000"/>
                      <w:szCs w:val="22"/>
                    </w:rPr>
                  </w:pPr>
                  <w:r w:rsidRPr="0077577C">
                    <w:rPr>
                      <w:rFonts w:ascii="Calibri" w:hAnsi="Calibri" w:cs="Calibri"/>
                      <w:color w:val="000000"/>
                      <w:sz w:val="20"/>
                      <w:szCs w:val="20"/>
                    </w:rPr>
                    <w:t>LT310</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4D54076C" w14:textId="7C913F1E" w:rsidR="004C6FB2" w:rsidRPr="0077577C" w:rsidRDefault="004C6FB2" w:rsidP="004C6FB2">
                  <w:pPr>
                    <w:rPr>
                      <w:rFonts w:ascii="Calibri" w:hAnsi="Calibri" w:cs="Calibri"/>
                      <w:color w:val="000000"/>
                      <w:sz w:val="20"/>
                      <w:szCs w:val="20"/>
                    </w:rPr>
                  </w:pPr>
                  <w:r w:rsidRPr="0090700A">
                    <w:rPr>
                      <w:rFonts w:ascii="Calibri" w:hAnsi="Calibri"/>
                      <w:color w:val="000000"/>
                      <w:sz w:val="20"/>
                      <w:szCs w:val="20"/>
                    </w:rPr>
                    <w:t>C-Out-LEDFixt-WM-Ext-1(39w)-dW13</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7A1EB5B5" w14:textId="1DB53F8F" w:rsidR="004C6FB2" w:rsidRPr="00036409" w:rsidRDefault="004C6FB2" w:rsidP="004C6FB2">
                  <w:pPr>
                    <w:rPr>
                      <w:rFonts w:cstheme="minorHAnsi"/>
                      <w:sz w:val="20"/>
                      <w:szCs w:val="20"/>
                    </w:rPr>
                  </w:pPr>
                  <w:r w:rsidRPr="0077577C">
                    <w:rPr>
                      <w:rFonts w:ascii="Calibri" w:hAnsi="Calibri" w:cs="Calibri"/>
                      <w:color w:val="000000"/>
                      <w:sz w:val="20"/>
                      <w:szCs w:val="20"/>
                    </w:rPr>
                    <w:t>LED OUTDOOR WALL-MOUNTED AREA LIGHTING: INSTALL 26 - 39 WATTS FIXTURE</w:t>
                  </w:r>
                </w:p>
              </w:tc>
            </w:tr>
            <w:tr w:rsidR="004C6FB2" w:rsidRPr="00036409" w14:paraId="46EB1F78" w14:textId="77777777" w:rsidTr="004C6FB2">
              <w:tc>
                <w:tcPr>
                  <w:tcW w:w="1417" w:type="dxa"/>
                  <w:vMerge/>
                </w:tcPr>
                <w:p w14:paraId="11EBE039" w14:textId="2EC37AA9" w:rsidR="004C6FB2" w:rsidRPr="00036409" w:rsidRDefault="004C6FB2" w:rsidP="004C6FB2">
                  <w:pPr>
                    <w:rPr>
                      <w:rFonts w:cstheme="minorHAnsi"/>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tcPr>
                <w:p w14:paraId="2105B304" w14:textId="76194655" w:rsidR="004C6FB2" w:rsidRDefault="004C6FB2" w:rsidP="004C6FB2">
                  <w:pPr>
                    <w:rPr>
                      <w:rFonts w:ascii="Calibri" w:hAnsi="Calibri" w:cs="Calibri"/>
                      <w:color w:val="000000"/>
                      <w:szCs w:val="22"/>
                    </w:rPr>
                  </w:pPr>
                  <w:r w:rsidRPr="0077577C">
                    <w:rPr>
                      <w:rFonts w:ascii="Calibri" w:hAnsi="Calibri" w:cs="Calibri"/>
                      <w:color w:val="000000"/>
                      <w:sz w:val="20"/>
                      <w:szCs w:val="20"/>
                    </w:rPr>
                    <w:t>LT311</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3D640B15" w14:textId="6B2F51B0" w:rsidR="004C6FB2" w:rsidRPr="0077577C" w:rsidRDefault="004C6FB2" w:rsidP="004C6FB2">
                  <w:pPr>
                    <w:rPr>
                      <w:rFonts w:ascii="Calibri" w:hAnsi="Calibri" w:cs="Calibri"/>
                      <w:color w:val="000000"/>
                      <w:sz w:val="20"/>
                      <w:szCs w:val="20"/>
                    </w:rPr>
                  </w:pPr>
                  <w:r w:rsidRPr="0090700A">
                    <w:rPr>
                      <w:rFonts w:ascii="Calibri" w:hAnsi="Calibri"/>
                      <w:color w:val="000000"/>
                      <w:sz w:val="20"/>
                      <w:szCs w:val="20"/>
                    </w:rPr>
                    <w:t>C-Out-LEDFixt-WM-Ext(58w)-dW21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72B175CB" w14:textId="2BAD9619" w:rsidR="004C6FB2" w:rsidRPr="00036409" w:rsidRDefault="004C6FB2" w:rsidP="004C6FB2">
                  <w:pPr>
                    <w:rPr>
                      <w:rFonts w:cstheme="minorHAnsi"/>
                      <w:sz w:val="20"/>
                      <w:szCs w:val="20"/>
                    </w:rPr>
                  </w:pPr>
                  <w:r w:rsidRPr="0077577C">
                    <w:rPr>
                      <w:rFonts w:ascii="Calibri" w:hAnsi="Calibri" w:cs="Calibri"/>
                      <w:color w:val="000000"/>
                      <w:sz w:val="20"/>
                      <w:szCs w:val="20"/>
                    </w:rPr>
                    <w:t>LED OUTDOOR WALL-MOUNTED AREA LIGHTING: INSTALL 40 - 58 WATTS FIXTURE</w:t>
                  </w:r>
                </w:p>
              </w:tc>
            </w:tr>
            <w:bookmarkEnd w:id="6"/>
            <w:tr w:rsidR="004C6FB2" w:rsidRPr="00036409" w14:paraId="0FAD30BC" w14:textId="77777777" w:rsidTr="004C6FB2">
              <w:tc>
                <w:tcPr>
                  <w:tcW w:w="1417" w:type="dxa"/>
                  <w:vMerge/>
                </w:tcPr>
                <w:p w14:paraId="286F4FEE" w14:textId="1DFD4B03" w:rsidR="004C6FB2" w:rsidRPr="00036409" w:rsidRDefault="004C6FB2" w:rsidP="004C6FB2">
                  <w:pPr>
                    <w:rPr>
                      <w:rFonts w:cstheme="minorHAnsi"/>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tcPr>
                <w:p w14:paraId="515A1CED" w14:textId="5DD8E62C" w:rsidR="004C6FB2" w:rsidRDefault="004C6FB2" w:rsidP="004C6FB2">
                  <w:pPr>
                    <w:rPr>
                      <w:rFonts w:ascii="Calibri" w:hAnsi="Calibri" w:cs="Calibri"/>
                      <w:color w:val="000000"/>
                      <w:szCs w:val="22"/>
                    </w:rPr>
                  </w:pPr>
                  <w:r w:rsidRPr="0077577C">
                    <w:rPr>
                      <w:rFonts w:ascii="Calibri" w:hAnsi="Calibri" w:cs="Calibri"/>
                      <w:color w:val="000000"/>
                      <w:sz w:val="20"/>
                      <w:szCs w:val="20"/>
                    </w:rPr>
                    <w:t>LT312</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14F56D73" w14:textId="115DCD71" w:rsidR="004C6FB2" w:rsidRPr="0077577C" w:rsidRDefault="004C6FB2" w:rsidP="004C6FB2">
                  <w:pPr>
                    <w:rPr>
                      <w:rFonts w:ascii="Calibri" w:hAnsi="Calibri" w:cs="Calibri"/>
                      <w:color w:val="000000"/>
                      <w:sz w:val="20"/>
                      <w:szCs w:val="20"/>
                    </w:rPr>
                  </w:pPr>
                  <w:r w:rsidRPr="0090700A">
                    <w:rPr>
                      <w:rFonts w:ascii="Calibri" w:hAnsi="Calibri"/>
                      <w:color w:val="000000"/>
                      <w:sz w:val="20"/>
                      <w:szCs w:val="20"/>
                    </w:rPr>
                    <w:t>C-Out-LEDFixt-WM-Ext(78w)-dW19</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0914842C" w14:textId="420A01D7" w:rsidR="004C6FB2" w:rsidRPr="00036409" w:rsidRDefault="004C6FB2" w:rsidP="004C6FB2">
                  <w:pPr>
                    <w:rPr>
                      <w:rFonts w:cstheme="minorHAnsi"/>
                      <w:sz w:val="20"/>
                      <w:szCs w:val="20"/>
                    </w:rPr>
                  </w:pPr>
                  <w:r w:rsidRPr="0077577C">
                    <w:rPr>
                      <w:rFonts w:ascii="Calibri" w:hAnsi="Calibri" w:cs="Calibri"/>
                      <w:color w:val="000000"/>
                      <w:sz w:val="20"/>
                      <w:szCs w:val="20"/>
                    </w:rPr>
                    <w:t>LED OUTDOOR WALL-MOUNTED AREA LIGHTING: INSTALL 59 - 78 WATTS FIXTURE</w:t>
                  </w:r>
                </w:p>
              </w:tc>
            </w:tr>
            <w:tr w:rsidR="004C6FB2" w:rsidRPr="00036409" w14:paraId="02DC2AFE" w14:textId="77777777" w:rsidTr="004C6FB2">
              <w:tc>
                <w:tcPr>
                  <w:tcW w:w="1417" w:type="dxa"/>
                  <w:vMerge/>
                </w:tcPr>
                <w:p w14:paraId="7ABFC080" w14:textId="518E98B8" w:rsidR="004C6FB2" w:rsidRPr="00C3018E" w:rsidRDefault="004C6FB2" w:rsidP="004C6FB2">
                  <w:pPr>
                    <w:rPr>
                      <w:rFonts w:cstheme="minorHAnsi"/>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bottom"/>
                </w:tcPr>
                <w:p w14:paraId="2948F90B" w14:textId="3F0EB3F9" w:rsidR="004C6FB2" w:rsidRPr="00C3018E" w:rsidRDefault="004C6FB2" w:rsidP="004C6FB2">
                  <w:pPr>
                    <w:rPr>
                      <w:rFonts w:ascii="Calibri" w:hAnsi="Calibri" w:cs="Calibri"/>
                      <w:color w:val="000000"/>
                      <w:sz w:val="20"/>
                      <w:szCs w:val="20"/>
                    </w:rPr>
                  </w:pPr>
                  <w:r w:rsidRPr="00C3018E">
                    <w:rPr>
                      <w:rFonts w:ascii="Calibri" w:hAnsi="Calibri" w:cs="Calibri"/>
                      <w:color w:val="000000"/>
                      <w:sz w:val="20"/>
                      <w:szCs w:val="20"/>
                    </w:rPr>
                    <w:t>LT313</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607F0D11" w14:textId="569F2F4E" w:rsidR="004C6FB2" w:rsidRPr="00C3018E" w:rsidRDefault="004C6FB2" w:rsidP="004C6FB2">
                  <w:pPr>
                    <w:rPr>
                      <w:rFonts w:ascii="Calibri" w:hAnsi="Calibri" w:cs="Calibri"/>
                      <w:color w:val="000000"/>
                      <w:sz w:val="20"/>
                      <w:szCs w:val="20"/>
                    </w:rPr>
                  </w:pPr>
                  <w:r w:rsidRPr="0090700A">
                    <w:rPr>
                      <w:rFonts w:ascii="Calibri" w:hAnsi="Calibri"/>
                      <w:color w:val="000000"/>
                      <w:sz w:val="20"/>
                      <w:szCs w:val="20"/>
                    </w:rPr>
                    <w:t>C-Out-LEDFixt-WM-Ext(97w)-dW20</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6F86EF4A" w14:textId="26748E2D" w:rsidR="004C6FB2" w:rsidRPr="00C3018E" w:rsidRDefault="004C6FB2" w:rsidP="004C6FB2">
                  <w:pPr>
                    <w:rPr>
                      <w:rFonts w:cstheme="minorHAnsi"/>
                      <w:sz w:val="20"/>
                      <w:szCs w:val="20"/>
                    </w:rPr>
                  </w:pPr>
                  <w:r w:rsidRPr="00C3018E">
                    <w:rPr>
                      <w:rFonts w:ascii="Calibri" w:hAnsi="Calibri" w:cs="Calibri"/>
                      <w:color w:val="000000"/>
                      <w:sz w:val="20"/>
                      <w:szCs w:val="20"/>
                    </w:rPr>
                    <w:t>LED OUTDOOR WALL-MOUNTED AREA LIGHTING: INSTALL 79 - 97 WATTS FIXTURE</w:t>
                  </w:r>
                </w:p>
              </w:tc>
            </w:tr>
            <w:tr w:rsidR="004C6FB2" w:rsidRPr="00036409" w14:paraId="75111DBD" w14:textId="77777777" w:rsidTr="004C6FB2">
              <w:tc>
                <w:tcPr>
                  <w:tcW w:w="1417" w:type="dxa"/>
                  <w:vMerge/>
                </w:tcPr>
                <w:p w14:paraId="2BB4E066" w14:textId="7A91C2F2" w:rsidR="004C6FB2" w:rsidRPr="00C3018E"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551169A4" w14:textId="76C04CE6" w:rsidR="004C6FB2" w:rsidRPr="00C3018E" w:rsidRDefault="004C6FB2" w:rsidP="004C6FB2">
                  <w:pPr>
                    <w:rPr>
                      <w:rFonts w:cstheme="minorHAnsi"/>
                      <w:sz w:val="20"/>
                      <w:szCs w:val="20"/>
                    </w:rPr>
                  </w:pPr>
                  <w:r w:rsidRPr="00C3018E">
                    <w:rPr>
                      <w:rFonts w:ascii="Calibri" w:hAnsi="Calibri" w:cs="Calibri"/>
                      <w:color w:val="000000"/>
                      <w:sz w:val="20"/>
                      <w:szCs w:val="20"/>
                    </w:rPr>
                    <w:t>LT314</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7F066CE2" w14:textId="33E6B993" w:rsidR="004C6FB2" w:rsidRPr="00C3018E" w:rsidRDefault="004C6FB2" w:rsidP="004C6FB2">
                  <w:pPr>
                    <w:rPr>
                      <w:rFonts w:ascii="Calibri" w:hAnsi="Calibri" w:cs="Calibri"/>
                      <w:color w:val="000000"/>
                      <w:sz w:val="20"/>
                      <w:szCs w:val="20"/>
                    </w:rPr>
                  </w:pPr>
                  <w:r w:rsidRPr="0090700A">
                    <w:rPr>
                      <w:rFonts w:ascii="Calibri" w:hAnsi="Calibri"/>
                      <w:color w:val="000000"/>
                      <w:sz w:val="20"/>
                      <w:szCs w:val="20"/>
                    </w:rPr>
                    <w:t>C-Out-LEDFixt-WM-Ext(126w)-dW25</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180EA873" w14:textId="05253246" w:rsidR="004C6FB2" w:rsidRPr="00C3018E" w:rsidRDefault="004C6FB2" w:rsidP="004C6FB2">
                  <w:pPr>
                    <w:rPr>
                      <w:rFonts w:cstheme="minorHAnsi"/>
                      <w:sz w:val="20"/>
                      <w:szCs w:val="20"/>
                    </w:rPr>
                  </w:pPr>
                  <w:r w:rsidRPr="00C3018E">
                    <w:rPr>
                      <w:rFonts w:ascii="Calibri" w:hAnsi="Calibri" w:cs="Calibri"/>
                      <w:color w:val="000000"/>
                      <w:sz w:val="20"/>
                      <w:szCs w:val="20"/>
                    </w:rPr>
                    <w:t>LED OUTDOOR WALL-MOUNTED AREA LIGHTING: INSTALL 98 - 126 WATTS FIXTURE</w:t>
                  </w:r>
                </w:p>
              </w:tc>
            </w:tr>
            <w:tr w:rsidR="004C6FB2" w:rsidRPr="00036409" w14:paraId="656A6CFB" w14:textId="77777777" w:rsidTr="004C6FB2">
              <w:tc>
                <w:tcPr>
                  <w:tcW w:w="1417" w:type="dxa"/>
                  <w:vMerge/>
                </w:tcPr>
                <w:p w14:paraId="2CAECB4E" w14:textId="0F4AA2FB" w:rsidR="004C6FB2" w:rsidRPr="00C3018E"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48BA3BB0" w14:textId="4A53043F" w:rsidR="004C6FB2" w:rsidRPr="00C3018E" w:rsidRDefault="004C6FB2" w:rsidP="004C6FB2">
                  <w:pPr>
                    <w:rPr>
                      <w:rFonts w:cstheme="minorHAnsi"/>
                      <w:sz w:val="20"/>
                      <w:szCs w:val="20"/>
                    </w:rPr>
                  </w:pPr>
                  <w:r w:rsidRPr="00C3018E">
                    <w:rPr>
                      <w:rFonts w:ascii="Calibri" w:hAnsi="Calibri" w:cs="Calibri"/>
                      <w:color w:val="000000"/>
                      <w:sz w:val="20"/>
                      <w:szCs w:val="20"/>
                    </w:rPr>
                    <w:t>LT315</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000A7AF1" w14:textId="356A0802" w:rsidR="004C6FB2" w:rsidRPr="00C3018E" w:rsidRDefault="004C6FB2" w:rsidP="004C6FB2">
                  <w:pPr>
                    <w:rPr>
                      <w:rFonts w:ascii="Calibri" w:hAnsi="Calibri" w:cs="Calibri"/>
                      <w:color w:val="000000"/>
                      <w:sz w:val="20"/>
                      <w:szCs w:val="20"/>
                    </w:rPr>
                  </w:pPr>
                  <w:r w:rsidRPr="0090700A">
                    <w:rPr>
                      <w:rFonts w:ascii="Calibri" w:hAnsi="Calibri"/>
                      <w:color w:val="000000"/>
                      <w:sz w:val="20"/>
                      <w:szCs w:val="20"/>
                    </w:rPr>
                    <w:t>C-Out-LEDFixt-WM-Ext(203w)-dW28</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2B90AC4D" w14:textId="348C28EA" w:rsidR="004C6FB2" w:rsidRPr="00C3018E" w:rsidRDefault="004C6FB2" w:rsidP="004C6FB2">
                  <w:pPr>
                    <w:rPr>
                      <w:rFonts w:cstheme="minorHAnsi"/>
                      <w:sz w:val="20"/>
                      <w:szCs w:val="20"/>
                    </w:rPr>
                  </w:pPr>
                  <w:r w:rsidRPr="00C3018E">
                    <w:rPr>
                      <w:rFonts w:ascii="Calibri" w:hAnsi="Calibri" w:cs="Calibri"/>
                      <w:color w:val="000000"/>
                      <w:sz w:val="20"/>
                      <w:szCs w:val="20"/>
                    </w:rPr>
                    <w:t>LED OUTDOOR WALL-MOUNTED AREA LIGHTING: INSTALL 127 - 203 WATTS FIXTURE</w:t>
                  </w:r>
                </w:p>
              </w:tc>
            </w:tr>
            <w:tr w:rsidR="004C6FB2" w:rsidRPr="00036409" w14:paraId="1B442E1E" w14:textId="77777777" w:rsidTr="004C6FB2">
              <w:tc>
                <w:tcPr>
                  <w:tcW w:w="1417" w:type="dxa"/>
                  <w:vMerge/>
                </w:tcPr>
                <w:p w14:paraId="3EE3B904" w14:textId="7AE309E2" w:rsidR="004C6FB2" w:rsidRPr="00C3018E"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413DB481" w14:textId="6DD6C5EB" w:rsidR="004C6FB2" w:rsidRPr="00C3018E" w:rsidRDefault="004C6FB2" w:rsidP="004C6FB2">
                  <w:pPr>
                    <w:rPr>
                      <w:rFonts w:cstheme="minorHAnsi"/>
                      <w:sz w:val="20"/>
                      <w:szCs w:val="20"/>
                    </w:rPr>
                  </w:pPr>
                  <w:r w:rsidRPr="00C3018E">
                    <w:rPr>
                      <w:rFonts w:ascii="Calibri" w:hAnsi="Calibri" w:cs="Calibri"/>
                      <w:color w:val="000000"/>
                      <w:sz w:val="20"/>
                      <w:szCs w:val="20"/>
                    </w:rPr>
                    <w:t>LT316</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076E9A73" w14:textId="3FC1F2C4" w:rsidR="004C6FB2" w:rsidRPr="00C3018E" w:rsidRDefault="004C6FB2" w:rsidP="004C6FB2">
                  <w:pPr>
                    <w:rPr>
                      <w:rFonts w:ascii="Calibri" w:hAnsi="Calibri" w:cs="Calibri"/>
                      <w:color w:val="000000"/>
                      <w:sz w:val="20"/>
                      <w:szCs w:val="20"/>
                    </w:rPr>
                  </w:pPr>
                  <w:r w:rsidRPr="0090700A">
                    <w:rPr>
                      <w:rFonts w:ascii="Calibri" w:hAnsi="Calibri"/>
                      <w:color w:val="000000"/>
                      <w:sz w:val="20"/>
                      <w:szCs w:val="20"/>
                    </w:rPr>
                    <w:t>C-Out-LEDFixt-WM-Ext(337w)-dW55</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7742A1D6" w14:textId="2D1B328A" w:rsidR="004C6FB2" w:rsidRPr="00C3018E" w:rsidRDefault="004C6FB2" w:rsidP="004C6FB2">
                  <w:pPr>
                    <w:rPr>
                      <w:rFonts w:cstheme="minorHAnsi"/>
                      <w:sz w:val="20"/>
                      <w:szCs w:val="20"/>
                    </w:rPr>
                  </w:pPr>
                  <w:r w:rsidRPr="00C3018E">
                    <w:rPr>
                      <w:rFonts w:ascii="Calibri" w:hAnsi="Calibri" w:cs="Calibri"/>
                      <w:color w:val="000000"/>
                      <w:sz w:val="20"/>
                      <w:szCs w:val="20"/>
                    </w:rPr>
                    <w:t>LED OUTDOOR WALL-MOUNTED AREA LIGHTING: INSTALL 204 - 337 WATTS FIXTURE</w:t>
                  </w:r>
                </w:p>
              </w:tc>
            </w:tr>
            <w:tr w:rsidR="004C6FB2" w:rsidRPr="00036409" w14:paraId="160A34A4" w14:textId="77777777" w:rsidTr="004C6FB2">
              <w:tc>
                <w:tcPr>
                  <w:tcW w:w="1417" w:type="dxa"/>
                  <w:vMerge/>
                </w:tcPr>
                <w:p w14:paraId="21AA0214" w14:textId="37FF3606" w:rsidR="004C6FB2" w:rsidRPr="00C3018E"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121E7031" w14:textId="6373AAD3" w:rsidR="004C6FB2" w:rsidRPr="00C3018E" w:rsidRDefault="004C6FB2" w:rsidP="004C6FB2">
                  <w:pPr>
                    <w:rPr>
                      <w:rFonts w:cstheme="minorHAnsi"/>
                      <w:sz w:val="20"/>
                      <w:szCs w:val="20"/>
                    </w:rPr>
                  </w:pPr>
                  <w:r w:rsidRPr="00C3018E">
                    <w:rPr>
                      <w:rFonts w:ascii="Calibri" w:hAnsi="Calibri" w:cs="Calibri"/>
                      <w:color w:val="000000"/>
                      <w:sz w:val="20"/>
                      <w:szCs w:val="20"/>
                    </w:rPr>
                    <w:t>LT317</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4A97652C" w14:textId="0E8B3255" w:rsidR="004C6FB2" w:rsidRPr="00C3018E" w:rsidRDefault="004C6FB2" w:rsidP="004C6FB2">
                  <w:pPr>
                    <w:rPr>
                      <w:rFonts w:ascii="Calibri" w:hAnsi="Calibri" w:cs="Calibri"/>
                      <w:color w:val="000000"/>
                      <w:sz w:val="20"/>
                      <w:szCs w:val="20"/>
                    </w:rPr>
                  </w:pPr>
                  <w:r w:rsidRPr="0090700A">
                    <w:rPr>
                      <w:rFonts w:ascii="Calibri" w:hAnsi="Calibri"/>
                      <w:color w:val="000000"/>
                      <w:sz w:val="20"/>
                      <w:szCs w:val="20"/>
                    </w:rPr>
                    <w:t>C-Out-LEDFixt-WM-Ext(493w)-dW86</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34C2C0BF" w14:textId="3927E560" w:rsidR="004C6FB2" w:rsidRPr="00C3018E" w:rsidRDefault="004C6FB2" w:rsidP="004C6FB2">
                  <w:pPr>
                    <w:rPr>
                      <w:rFonts w:cstheme="minorHAnsi"/>
                      <w:sz w:val="20"/>
                      <w:szCs w:val="20"/>
                    </w:rPr>
                  </w:pPr>
                  <w:r w:rsidRPr="00C3018E">
                    <w:rPr>
                      <w:rFonts w:ascii="Calibri" w:hAnsi="Calibri" w:cs="Calibri"/>
                      <w:color w:val="000000"/>
                      <w:sz w:val="20"/>
                      <w:szCs w:val="20"/>
                    </w:rPr>
                    <w:t>LED OUTDOOR WALL-MOUNTED AREA LIGHTING: INSTALL 338 - 493 WATTS FIXTURE</w:t>
                  </w:r>
                </w:p>
              </w:tc>
            </w:tr>
            <w:tr w:rsidR="004C6FB2" w:rsidRPr="00036409" w14:paraId="2FACC29E" w14:textId="77777777" w:rsidTr="004C6FB2">
              <w:tc>
                <w:tcPr>
                  <w:tcW w:w="1417" w:type="dxa"/>
                  <w:vMerge w:val="restart"/>
                </w:tcPr>
                <w:p w14:paraId="0B10BD28" w14:textId="77777777" w:rsidR="004C6FB2" w:rsidRDefault="004C6FB2" w:rsidP="004C6FB2">
                  <w:pPr>
                    <w:pStyle w:val="ListParagraph"/>
                    <w:numPr>
                      <w:ilvl w:val="0"/>
                      <w:numId w:val="19"/>
                    </w:numPr>
                    <w:rPr>
                      <w:rFonts w:cstheme="minorHAnsi"/>
                      <w:sz w:val="20"/>
                      <w:szCs w:val="20"/>
                    </w:rPr>
                  </w:pPr>
                  <w:r w:rsidRPr="00E927DF">
                    <w:rPr>
                      <w:rFonts w:cstheme="minorHAnsi"/>
                      <w:sz w:val="20"/>
                      <w:szCs w:val="20"/>
                    </w:rPr>
                    <w:t>464128-</w:t>
                  </w:r>
                </w:p>
                <w:p w14:paraId="123D23F5" w14:textId="0363145C" w:rsidR="004C6FB2" w:rsidRPr="00E927DF" w:rsidRDefault="004C6FB2" w:rsidP="004C6FB2">
                  <w:pPr>
                    <w:pStyle w:val="ListParagraph"/>
                    <w:ind w:left="360"/>
                    <w:rPr>
                      <w:rFonts w:cstheme="minorHAnsi"/>
                      <w:sz w:val="20"/>
                      <w:szCs w:val="20"/>
                    </w:rPr>
                  </w:pPr>
                  <w:r w:rsidRPr="00E927DF">
                    <w:rPr>
                      <w:rFonts w:cstheme="minorHAnsi"/>
                      <w:sz w:val="20"/>
                      <w:szCs w:val="20"/>
                    </w:rPr>
                    <w:t xml:space="preserve">464134; </w:t>
                  </w:r>
                </w:p>
                <w:p w14:paraId="09B36C64" w14:textId="77777777" w:rsidR="004C6FB2" w:rsidRDefault="004C6FB2" w:rsidP="004C6FB2">
                  <w:pPr>
                    <w:rPr>
                      <w:sz w:val="20"/>
                      <w:szCs w:val="20"/>
                    </w:rPr>
                  </w:pPr>
                  <w:r w:rsidRPr="00E927DF">
                    <w:rPr>
                      <w:sz w:val="20"/>
                      <w:szCs w:val="20"/>
                    </w:rPr>
                    <w:t>(PreRebDown/</w:t>
                  </w:r>
                </w:p>
                <w:p w14:paraId="2595B27C" w14:textId="1425D044" w:rsidR="004C6FB2" w:rsidRPr="00E927DF" w:rsidRDefault="004C6FB2" w:rsidP="004C6FB2">
                  <w:pPr>
                    <w:rPr>
                      <w:rFonts w:cstheme="minorHAnsi"/>
                      <w:sz w:val="20"/>
                      <w:szCs w:val="20"/>
                    </w:rPr>
                  </w:pPr>
                  <w:r w:rsidRPr="00E927DF">
                    <w:rPr>
                      <w:sz w:val="20"/>
                      <w:szCs w:val="20"/>
                    </w:rPr>
                    <w:t xml:space="preserve">NonRes) </w:t>
                  </w:r>
                </w:p>
                <w:p w14:paraId="1B7359AD" w14:textId="77777777" w:rsidR="004C6FB2" w:rsidRPr="00E927DF" w:rsidRDefault="004C6FB2" w:rsidP="004C6FB2">
                  <w:pPr>
                    <w:pStyle w:val="ListParagraph"/>
                    <w:numPr>
                      <w:ilvl w:val="0"/>
                      <w:numId w:val="19"/>
                    </w:numPr>
                    <w:rPr>
                      <w:rFonts w:cstheme="minorHAnsi"/>
                      <w:sz w:val="20"/>
                      <w:szCs w:val="20"/>
                    </w:rPr>
                  </w:pPr>
                  <w:r w:rsidRPr="00E927DF">
                    <w:rPr>
                      <w:rFonts w:cstheme="minorHAnsi"/>
                      <w:sz w:val="20"/>
                      <w:szCs w:val="20"/>
                    </w:rPr>
                    <w:t xml:space="preserve">464136; </w:t>
                  </w:r>
                </w:p>
                <w:p w14:paraId="118AB00E" w14:textId="4C80EA04" w:rsidR="004C6FB2" w:rsidRPr="00E927DF" w:rsidRDefault="004C6FB2" w:rsidP="004C6FB2">
                  <w:pPr>
                    <w:rPr>
                      <w:rFonts w:cstheme="minorHAnsi"/>
                      <w:sz w:val="20"/>
                      <w:szCs w:val="20"/>
                    </w:rPr>
                  </w:pPr>
                  <w:r>
                    <w:rPr>
                      <w:rFonts w:cstheme="minorHAnsi"/>
                      <w:sz w:val="20"/>
                      <w:szCs w:val="20"/>
                    </w:rPr>
                    <w:t>(DirInstall/ NonRes)</w:t>
                  </w:r>
                </w:p>
                <w:p w14:paraId="4AD6777D" w14:textId="208186A1" w:rsidR="004C6FB2" w:rsidRDefault="004C6FB2" w:rsidP="004C6FB2">
                  <w:pPr>
                    <w:pStyle w:val="ListParagraph"/>
                    <w:numPr>
                      <w:ilvl w:val="0"/>
                      <w:numId w:val="19"/>
                    </w:numPr>
                    <w:rPr>
                      <w:rFonts w:cstheme="minorHAnsi"/>
                      <w:sz w:val="20"/>
                      <w:szCs w:val="20"/>
                    </w:rPr>
                  </w:pPr>
                  <w:r w:rsidRPr="00E927DF">
                    <w:rPr>
                      <w:rFonts w:cstheme="minorHAnsi"/>
                      <w:sz w:val="20"/>
                      <w:szCs w:val="20"/>
                    </w:rPr>
                    <w:t>464207-464213;</w:t>
                  </w:r>
                </w:p>
                <w:p w14:paraId="24169E37" w14:textId="1F4824E5" w:rsidR="004C6FB2" w:rsidRPr="00E927DF" w:rsidRDefault="004C6FB2" w:rsidP="004C6FB2">
                  <w:pPr>
                    <w:rPr>
                      <w:rFonts w:cstheme="minorHAnsi"/>
                      <w:sz w:val="20"/>
                      <w:szCs w:val="20"/>
                    </w:rPr>
                  </w:pPr>
                  <w:r>
                    <w:rPr>
                      <w:rFonts w:cstheme="minorHAnsi"/>
                      <w:sz w:val="20"/>
                      <w:szCs w:val="20"/>
                    </w:rPr>
                    <w:t>(PreRebUp/ NonRes)</w:t>
                  </w:r>
                </w:p>
                <w:p w14:paraId="3665F07B" w14:textId="6DEF6DF2" w:rsidR="004C6FB2" w:rsidRPr="00E927DF" w:rsidRDefault="004C6FB2" w:rsidP="004C6FB2">
                  <w:pPr>
                    <w:rPr>
                      <w:rFonts w:cstheme="minorHAnsi"/>
                      <w:sz w:val="20"/>
                      <w:szCs w:val="20"/>
                    </w:rPr>
                  </w:pPr>
                </w:p>
                <w:p w14:paraId="4E992FB7" w14:textId="6149118B" w:rsidR="004C6FB2" w:rsidRPr="00E927DF" w:rsidRDefault="004C6FB2" w:rsidP="004C6FB2">
                  <w:pPr>
                    <w:rPr>
                      <w:rFonts w:cstheme="minorHAnsi"/>
                      <w:sz w:val="20"/>
                      <w:szCs w:val="20"/>
                    </w:rPr>
                  </w:pPr>
                </w:p>
                <w:p w14:paraId="65C864C8" w14:textId="7A9C828B" w:rsidR="004C6FB2" w:rsidRPr="00E927DF" w:rsidRDefault="004C6FB2" w:rsidP="004C6FB2">
                  <w:pPr>
                    <w:rPr>
                      <w:rFonts w:cstheme="minorHAnsi"/>
                      <w:sz w:val="20"/>
                      <w:szCs w:val="20"/>
                    </w:rPr>
                  </w:pPr>
                </w:p>
                <w:p w14:paraId="53CF3CAC" w14:textId="204B0F73" w:rsidR="004C6FB2" w:rsidRPr="00E927DF" w:rsidRDefault="004C6FB2" w:rsidP="004C6FB2">
                  <w:pPr>
                    <w:rPr>
                      <w:rFonts w:cstheme="minorHAnsi"/>
                      <w:sz w:val="20"/>
                      <w:szCs w:val="20"/>
                    </w:rPr>
                  </w:pPr>
                </w:p>
                <w:p w14:paraId="50578187" w14:textId="4383546F" w:rsidR="004C6FB2" w:rsidRPr="00E927DF" w:rsidRDefault="004C6FB2" w:rsidP="004C6FB2">
                  <w:pPr>
                    <w:rPr>
                      <w:rFonts w:cstheme="minorHAnsi"/>
                      <w:sz w:val="20"/>
                      <w:szCs w:val="20"/>
                    </w:rPr>
                  </w:pPr>
                </w:p>
                <w:p w14:paraId="20923ACB" w14:textId="07181FA9" w:rsidR="004C6FB2" w:rsidRPr="00E927DF"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24E62E9A" w14:textId="676D5490" w:rsidR="004C6FB2" w:rsidRPr="00C3018E" w:rsidRDefault="004C6FB2" w:rsidP="004C6FB2">
                  <w:pPr>
                    <w:rPr>
                      <w:rFonts w:cstheme="minorHAnsi"/>
                      <w:sz w:val="20"/>
                      <w:szCs w:val="20"/>
                    </w:rPr>
                  </w:pPr>
                  <w:r w:rsidRPr="00C3018E">
                    <w:rPr>
                      <w:rFonts w:ascii="Calibri" w:hAnsi="Calibri" w:cs="Calibri"/>
                      <w:color w:val="000000"/>
                      <w:sz w:val="20"/>
                      <w:szCs w:val="20"/>
                    </w:rPr>
                    <w:t>LT318</w:t>
                  </w:r>
                </w:p>
              </w:tc>
              <w:tc>
                <w:tcPr>
                  <w:tcW w:w="3240" w:type="dxa"/>
                  <w:tcBorders>
                    <w:top w:val="single" w:sz="4" w:space="0" w:color="auto"/>
                    <w:left w:val="single" w:sz="4" w:space="0" w:color="auto"/>
                    <w:bottom w:val="single" w:sz="4" w:space="0" w:color="auto"/>
                    <w:right w:val="single" w:sz="4" w:space="0" w:color="auto"/>
                  </w:tcBorders>
                  <w:shd w:val="clear" w:color="000000" w:fill="FFFFFF"/>
                  <w:vAlign w:val="bottom"/>
                </w:tcPr>
                <w:p w14:paraId="05E7A507" w14:textId="0D16944A" w:rsidR="004C6FB2" w:rsidRPr="00C3018E" w:rsidRDefault="004C6FB2" w:rsidP="004C6FB2">
                  <w:pPr>
                    <w:rPr>
                      <w:rFonts w:ascii="Calibri" w:hAnsi="Calibri" w:cs="Calibri"/>
                      <w:color w:val="000000"/>
                      <w:sz w:val="20"/>
                      <w:szCs w:val="20"/>
                    </w:rPr>
                  </w:pPr>
                  <w:r w:rsidRPr="0090700A">
                    <w:rPr>
                      <w:rFonts w:ascii="Calibri" w:hAnsi="Calibri"/>
                      <w:color w:val="000000"/>
                      <w:sz w:val="20"/>
                      <w:szCs w:val="20"/>
                    </w:rPr>
                    <w:t>C-Out-Cnpy-LEDFixt-Ext(19w)-dW9</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2D968DE8" w14:textId="2D1125E6" w:rsidR="004C6FB2" w:rsidRPr="00C3018E" w:rsidRDefault="004C6FB2" w:rsidP="004C6FB2">
                  <w:pPr>
                    <w:rPr>
                      <w:rFonts w:cstheme="minorHAnsi"/>
                      <w:sz w:val="20"/>
                      <w:szCs w:val="20"/>
                    </w:rPr>
                  </w:pPr>
                  <w:r w:rsidRPr="00C3018E">
                    <w:rPr>
                      <w:rFonts w:ascii="Calibri" w:hAnsi="Calibri" w:cs="Calibri"/>
                      <w:color w:val="000000"/>
                      <w:sz w:val="20"/>
                      <w:szCs w:val="20"/>
                    </w:rPr>
                    <w:t>LED OUTDOOR FUEL PUMP CANOPY LIGHTING: INSTALL 0 - 19 WATTS FIXTURE</w:t>
                  </w:r>
                </w:p>
              </w:tc>
            </w:tr>
            <w:tr w:rsidR="004C6FB2" w14:paraId="0B75666D" w14:textId="77777777" w:rsidTr="004C6FB2">
              <w:tc>
                <w:tcPr>
                  <w:tcW w:w="1417" w:type="dxa"/>
                  <w:vMerge/>
                </w:tcPr>
                <w:p w14:paraId="11B2FB52" w14:textId="2A0B5069" w:rsidR="004C6FB2" w:rsidRPr="00C3018E"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1A603D0D" w14:textId="68521870" w:rsidR="004C6FB2" w:rsidRPr="00C3018E" w:rsidRDefault="004C6FB2" w:rsidP="004C6FB2">
                  <w:pPr>
                    <w:rPr>
                      <w:rFonts w:cstheme="minorHAnsi"/>
                      <w:sz w:val="20"/>
                      <w:szCs w:val="20"/>
                    </w:rPr>
                  </w:pPr>
                  <w:r w:rsidRPr="00C3018E">
                    <w:rPr>
                      <w:rFonts w:ascii="Calibri" w:hAnsi="Calibri" w:cs="Calibri"/>
                      <w:color w:val="000000"/>
                      <w:sz w:val="20"/>
                      <w:szCs w:val="20"/>
                    </w:rPr>
                    <w:t>LT319</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39D99A09" w14:textId="36439135" w:rsidR="004C6FB2" w:rsidRPr="00C3018E" w:rsidRDefault="004C6FB2" w:rsidP="004C6FB2">
                  <w:pPr>
                    <w:rPr>
                      <w:rFonts w:ascii="Calibri" w:hAnsi="Calibri" w:cs="Calibri"/>
                      <w:color w:val="000000"/>
                      <w:sz w:val="20"/>
                      <w:szCs w:val="20"/>
                    </w:rPr>
                  </w:pPr>
                  <w:r w:rsidRPr="0090700A">
                    <w:rPr>
                      <w:rFonts w:ascii="Calibri" w:hAnsi="Calibri"/>
                      <w:color w:val="000000"/>
                      <w:sz w:val="20"/>
                      <w:szCs w:val="20"/>
                    </w:rPr>
                    <w:t>C-Out-Cnpy-LEDFixt-Ext(29w)-dW7</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7912E167" w14:textId="22B2A110" w:rsidR="004C6FB2" w:rsidRPr="00C3018E" w:rsidRDefault="004C6FB2" w:rsidP="004C6FB2">
                  <w:pPr>
                    <w:rPr>
                      <w:rFonts w:cstheme="minorHAnsi"/>
                      <w:sz w:val="20"/>
                      <w:szCs w:val="20"/>
                    </w:rPr>
                  </w:pPr>
                  <w:r w:rsidRPr="00C3018E">
                    <w:rPr>
                      <w:rFonts w:ascii="Calibri" w:hAnsi="Calibri" w:cs="Calibri"/>
                      <w:color w:val="000000"/>
                      <w:sz w:val="20"/>
                      <w:szCs w:val="20"/>
                    </w:rPr>
                    <w:t>LED OUTDOOR FUEL PUMP CANOPY LIGHTING: INSTALL 20 - 29 WATTS FIXTURE</w:t>
                  </w:r>
                </w:p>
              </w:tc>
            </w:tr>
            <w:tr w:rsidR="004C6FB2" w14:paraId="633350CF" w14:textId="77777777" w:rsidTr="004C6FB2">
              <w:tc>
                <w:tcPr>
                  <w:tcW w:w="1417" w:type="dxa"/>
                  <w:vMerge/>
                </w:tcPr>
                <w:p w14:paraId="31E720BE" w14:textId="37B41FA7" w:rsidR="004C6FB2" w:rsidRPr="00C3018E"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0ADFD4E5" w14:textId="308071C1" w:rsidR="004C6FB2" w:rsidRPr="00C3018E" w:rsidRDefault="004C6FB2" w:rsidP="004C6FB2">
                  <w:pPr>
                    <w:rPr>
                      <w:rFonts w:cstheme="minorHAnsi"/>
                      <w:sz w:val="20"/>
                      <w:szCs w:val="20"/>
                    </w:rPr>
                  </w:pPr>
                  <w:r w:rsidRPr="00C3018E">
                    <w:rPr>
                      <w:rFonts w:ascii="Calibri" w:hAnsi="Calibri" w:cs="Calibri"/>
                      <w:color w:val="000000"/>
                      <w:sz w:val="20"/>
                      <w:szCs w:val="20"/>
                    </w:rPr>
                    <w:t>LT320</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0296DD83" w14:textId="59266C2E" w:rsidR="004C6FB2" w:rsidRPr="00C3018E" w:rsidRDefault="004C6FB2" w:rsidP="004C6FB2">
                  <w:pPr>
                    <w:rPr>
                      <w:rFonts w:ascii="Calibri" w:hAnsi="Calibri" w:cs="Calibri"/>
                      <w:color w:val="000000"/>
                      <w:sz w:val="20"/>
                      <w:szCs w:val="20"/>
                    </w:rPr>
                  </w:pPr>
                  <w:r w:rsidRPr="0090700A">
                    <w:rPr>
                      <w:rFonts w:ascii="Calibri" w:hAnsi="Calibri"/>
                      <w:color w:val="000000"/>
                      <w:sz w:val="20"/>
                      <w:szCs w:val="20"/>
                    </w:rPr>
                    <w:t>C-Out-Cnpy-LEDFixt-Ext-1(46w)-dW11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47F70DB0" w14:textId="6BF72016" w:rsidR="004C6FB2" w:rsidRPr="00C3018E" w:rsidRDefault="004C6FB2" w:rsidP="004C6FB2">
                  <w:pPr>
                    <w:rPr>
                      <w:rFonts w:cstheme="minorHAnsi"/>
                      <w:sz w:val="20"/>
                      <w:szCs w:val="20"/>
                    </w:rPr>
                  </w:pPr>
                  <w:r w:rsidRPr="00C3018E">
                    <w:rPr>
                      <w:rFonts w:ascii="Calibri" w:hAnsi="Calibri" w:cs="Calibri"/>
                      <w:color w:val="000000"/>
                      <w:sz w:val="20"/>
                      <w:szCs w:val="20"/>
                    </w:rPr>
                    <w:t>LED OUTDOOR FUEL PUMP CANOPY LIGHTING: INSTALL 30 - 46 WATTS FIXTURE</w:t>
                  </w:r>
                </w:p>
              </w:tc>
            </w:tr>
            <w:tr w:rsidR="004C6FB2" w14:paraId="5A7DCA27" w14:textId="77777777" w:rsidTr="004C6FB2">
              <w:tc>
                <w:tcPr>
                  <w:tcW w:w="1417" w:type="dxa"/>
                  <w:vMerge/>
                </w:tcPr>
                <w:p w14:paraId="42AFFC87" w14:textId="32F7EF58" w:rsidR="004C6FB2" w:rsidRPr="00C3018E"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74778D06" w14:textId="4A98D6A0" w:rsidR="004C6FB2" w:rsidRPr="00C3018E" w:rsidRDefault="004C6FB2" w:rsidP="004C6FB2">
                  <w:pPr>
                    <w:rPr>
                      <w:rFonts w:cstheme="minorHAnsi"/>
                      <w:sz w:val="20"/>
                      <w:szCs w:val="20"/>
                    </w:rPr>
                  </w:pPr>
                  <w:r w:rsidRPr="00C3018E">
                    <w:rPr>
                      <w:rFonts w:ascii="Calibri" w:hAnsi="Calibri" w:cs="Calibri"/>
                      <w:color w:val="000000"/>
                      <w:sz w:val="20"/>
                      <w:szCs w:val="20"/>
                    </w:rPr>
                    <w:t>LT321</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101CB770" w14:textId="3210F6F4" w:rsidR="004C6FB2" w:rsidRPr="00C3018E" w:rsidRDefault="004C6FB2" w:rsidP="004C6FB2">
                  <w:pPr>
                    <w:rPr>
                      <w:rFonts w:ascii="Calibri" w:hAnsi="Calibri" w:cs="Calibri"/>
                      <w:color w:val="000000"/>
                      <w:sz w:val="20"/>
                      <w:szCs w:val="20"/>
                    </w:rPr>
                  </w:pPr>
                  <w:r w:rsidRPr="0090700A">
                    <w:rPr>
                      <w:rFonts w:ascii="Calibri" w:hAnsi="Calibri"/>
                      <w:color w:val="000000"/>
                      <w:sz w:val="20"/>
                      <w:szCs w:val="20"/>
                    </w:rPr>
                    <w:t>C-Out-Cnpy-LEDFixt-Ext(59w)-dW12</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296A120C" w14:textId="70BCA542" w:rsidR="004C6FB2" w:rsidRPr="00C3018E" w:rsidRDefault="004C6FB2" w:rsidP="004C6FB2">
                  <w:pPr>
                    <w:rPr>
                      <w:rFonts w:cstheme="minorHAnsi"/>
                      <w:sz w:val="20"/>
                      <w:szCs w:val="20"/>
                    </w:rPr>
                  </w:pPr>
                  <w:r w:rsidRPr="00C3018E">
                    <w:rPr>
                      <w:rFonts w:ascii="Calibri" w:hAnsi="Calibri" w:cs="Calibri"/>
                      <w:color w:val="000000"/>
                      <w:sz w:val="20"/>
                      <w:szCs w:val="20"/>
                    </w:rPr>
                    <w:t>LED OUTDOOR FUEL PUMP CANOPY LIGHTING: INSTALL 47 - 59 WATTS FIXTURE</w:t>
                  </w:r>
                </w:p>
              </w:tc>
            </w:tr>
            <w:tr w:rsidR="004C6FB2" w14:paraId="2C82824A" w14:textId="77777777" w:rsidTr="004C6FB2">
              <w:tc>
                <w:tcPr>
                  <w:tcW w:w="1417" w:type="dxa"/>
                  <w:vMerge/>
                </w:tcPr>
                <w:p w14:paraId="26C10E50" w14:textId="6CCE4F76" w:rsidR="004C6FB2" w:rsidRPr="00C3018E"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574EEC3A" w14:textId="646E85F9" w:rsidR="004C6FB2" w:rsidRPr="00C3018E" w:rsidRDefault="004C6FB2" w:rsidP="004C6FB2">
                  <w:pPr>
                    <w:rPr>
                      <w:rFonts w:cstheme="minorHAnsi"/>
                      <w:sz w:val="20"/>
                      <w:szCs w:val="20"/>
                    </w:rPr>
                  </w:pPr>
                  <w:r w:rsidRPr="00C3018E">
                    <w:rPr>
                      <w:rFonts w:ascii="Calibri" w:hAnsi="Calibri" w:cs="Calibri"/>
                      <w:color w:val="000000"/>
                      <w:sz w:val="20"/>
                      <w:szCs w:val="20"/>
                    </w:rPr>
                    <w:t>LT322</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39700591" w14:textId="4FDECB1A" w:rsidR="004C6FB2" w:rsidRPr="00C3018E" w:rsidRDefault="004C6FB2" w:rsidP="004C6FB2">
                  <w:pPr>
                    <w:rPr>
                      <w:rFonts w:ascii="Calibri" w:hAnsi="Calibri" w:cs="Calibri"/>
                      <w:color w:val="000000"/>
                      <w:sz w:val="20"/>
                      <w:szCs w:val="20"/>
                    </w:rPr>
                  </w:pPr>
                  <w:r>
                    <w:rPr>
                      <w:rFonts w:ascii="Calibri" w:hAnsi="Calibri"/>
                      <w:color w:val="000000"/>
                      <w:szCs w:val="22"/>
                    </w:rPr>
                    <w:t>C-Out-Cnpy-LEDFixt-Ext-3(73w)-dW15</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09C94CC2" w14:textId="38B601CE" w:rsidR="004C6FB2" w:rsidRPr="00C3018E" w:rsidRDefault="004C6FB2" w:rsidP="004C6FB2">
                  <w:pPr>
                    <w:rPr>
                      <w:rFonts w:cstheme="minorHAnsi"/>
                      <w:sz w:val="20"/>
                      <w:szCs w:val="20"/>
                    </w:rPr>
                  </w:pPr>
                  <w:r w:rsidRPr="00C3018E">
                    <w:rPr>
                      <w:rFonts w:ascii="Calibri" w:hAnsi="Calibri" w:cs="Calibri"/>
                      <w:color w:val="000000"/>
                      <w:sz w:val="20"/>
                      <w:szCs w:val="20"/>
                    </w:rPr>
                    <w:t>LED OUTDOOR FUEL PUMP CANOPY LIGHTING: INSTALL 60 - 73 WATTS FIXTURE</w:t>
                  </w:r>
                </w:p>
              </w:tc>
            </w:tr>
            <w:tr w:rsidR="004C6FB2" w14:paraId="689B9585" w14:textId="77777777" w:rsidTr="004C6FB2">
              <w:tc>
                <w:tcPr>
                  <w:tcW w:w="1417" w:type="dxa"/>
                  <w:vMerge/>
                </w:tcPr>
                <w:p w14:paraId="25CD15F8" w14:textId="5B54100A" w:rsidR="004C6FB2" w:rsidRPr="00C3018E"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47D090B4" w14:textId="7F169717" w:rsidR="004C6FB2" w:rsidRPr="00C3018E" w:rsidRDefault="004C6FB2" w:rsidP="004C6FB2">
                  <w:pPr>
                    <w:rPr>
                      <w:rFonts w:cstheme="minorHAnsi"/>
                      <w:sz w:val="20"/>
                      <w:szCs w:val="20"/>
                    </w:rPr>
                  </w:pPr>
                  <w:r w:rsidRPr="00C3018E">
                    <w:rPr>
                      <w:rFonts w:ascii="Calibri" w:hAnsi="Calibri" w:cs="Calibri"/>
                      <w:color w:val="000000"/>
                      <w:sz w:val="20"/>
                      <w:szCs w:val="20"/>
                    </w:rPr>
                    <w:t>LT323</w:t>
                  </w:r>
                </w:p>
              </w:tc>
              <w:tc>
                <w:tcPr>
                  <w:tcW w:w="3240" w:type="dxa"/>
                  <w:tcBorders>
                    <w:top w:val="nil"/>
                    <w:left w:val="single" w:sz="4" w:space="0" w:color="auto"/>
                    <w:bottom w:val="single" w:sz="4" w:space="0" w:color="auto"/>
                    <w:right w:val="single" w:sz="4" w:space="0" w:color="auto"/>
                  </w:tcBorders>
                  <w:shd w:val="clear" w:color="000000" w:fill="FFFFFF"/>
                  <w:vAlign w:val="bottom"/>
                </w:tcPr>
                <w:p w14:paraId="1EC65C37" w14:textId="312283D5" w:rsidR="004C6FB2" w:rsidRPr="00C3018E" w:rsidRDefault="004C6FB2" w:rsidP="004C6FB2">
                  <w:pPr>
                    <w:rPr>
                      <w:rFonts w:ascii="Calibri" w:hAnsi="Calibri" w:cs="Calibri"/>
                      <w:color w:val="000000"/>
                      <w:sz w:val="20"/>
                      <w:szCs w:val="20"/>
                    </w:rPr>
                  </w:pPr>
                  <w:r>
                    <w:rPr>
                      <w:rFonts w:ascii="Calibri" w:hAnsi="Calibri"/>
                      <w:color w:val="000000"/>
                      <w:szCs w:val="22"/>
                    </w:rPr>
                    <w:t>C-Out-Cnpy-LEDFixt-Ext-3(99w)-dW16</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274C196A" w14:textId="19925B54" w:rsidR="004C6FB2" w:rsidRPr="00C3018E" w:rsidRDefault="004C6FB2" w:rsidP="004C6FB2">
                  <w:pPr>
                    <w:rPr>
                      <w:rFonts w:cstheme="minorHAnsi"/>
                      <w:sz w:val="20"/>
                      <w:szCs w:val="20"/>
                    </w:rPr>
                  </w:pPr>
                  <w:r w:rsidRPr="00C3018E">
                    <w:rPr>
                      <w:rFonts w:ascii="Calibri" w:hAnsi="Calibri" w:cs="Calibri"/>
                      <w:color w:val="000000"/>
                      <w:sz w:val="20"/>
                      <w:szCs w:val="20"/>
                    </w:rPr>
                    <w:t>LED OUTDOOR FUEL PUMP CANOPY LIGHTING: INSTALL 74 - 99 WATTS FIXTURE</w:t>
                  </w:r>
                </w:p>
              </w:tc>
            </w:tr>
            <w:tr w:rsidR="004C6FB2" w14:paraId="3988D7B2" w14:textId="77777777" w:rsidTr="002275C9">
              <w:trPr>
                <w:trHeight w:val="50"/>
              </w:trPr>
              <w:tc>
                <w:tcPr>
                  <w:tcW w:w="1417" w:type="dxa"/>
                  <w:vMerge/>
                </w:tcPr>
                <w:p w14:paraId="33C3F931" w14:textId="535F39E9" w:rsidR="004C6FB2" w:rsidRPr="00C3018E" w:rsidRDefault="004C6FB2" w:rsidP="004C6FB2">
                  <w:pPr>
                    <w:rPr>
                      <w:rFonts w:cstheme="minorHAnsi"/>
                      <w:sz w:val="20"/>
                      <w:szCs w:val="20"/>
                    </w:rPr>
                  </w:pPr>
                </w:p>
              </w:tc>
              <w:tc>
                <w:tcPr>
                  <w:tcW w:w="1008" w:type="dxa"/>
                  <w:tcBorders>
                    <w:top w:val="single" w:sz="4" w:space="0" w:color="auto"/>
                    <w:left w:val="nil"/>
                    <w:bottom w:val="single" w:sz="4" w:space="0" w:color="auto"/>
                    <w:right w:val="single" w:sz="4" w:space="0" w:color="auto"/>
                  </w:tcBorders>
                  <w:shd w:val="clear" w:color="auto" w:fill="auto"/>
                  <w:vAlign w:val="bottom"/>
                </w:tcPr>
                <w:p w14:paraId="003B9988" w14:textId="20AF544E" w:rsidR="004C6FB2" w:rsidRPr="00C3018E" w:rsidRDefault="004C6FB2" w:rsidP="004C6FB2">
                  <w:pPr>
                    <w:rPr>
                      <w:rFonts w:cstheme="minorHAnsi"/>
                      <w:sz w:val="20"/>
                      <w:szCs w:val="20"/>
                    </w:rPr>
                  </w:pPr>
                  <w:r w:rsidRPr="00C3018E">
                    <w:rPr>
                      <w:rFonts w:ascii="Calibri" w:hAnsi="Calibri" w:cs="Calibri"/>
                      <w:color w:val="000000"/>
                      <w:sz w:val="20"/>
                      <w:szCs w:val="20"/>
                    </w:rPr>
                    <w:t>LT324</w:t>
                  </w:r>
                </w:p>
              </w:tc>
              <w:tc>
                <w:tcPr>
                  <w:tcW w:w="3240" w:type="dxa"/>
                  <w:tcBorders>
                    <w:top w:val="single" w:sz="4" w:space="0" w:color="auto"/>
                    <w:left w:val="single" w:sz="4" w:space="0" w:color="auto"/>
                    <w:bottom w:val="single" w:sz="4" w:space="0" w:color="auto"/>
                    <w:right w:val="single" w:sz="4" w:space="0" w:color="auto"/>
                  </w:tcBorders>
                </w:tcPr>
                <w:p w14:paraId="5099BB9A" w14:textId="3A405850" w:rsidR="004C6FB2" w:rsidRPr="00C3018E" w:rsidRDefault="004C6FB2" w:rsidP="004C6FB2">
                  <w:pPr>
                    <w:rPr>
                      <w:rFonts w:ascii="Calibri" w:hAnsi="Calibri" w:cs="Calibri"/>
                      <w:color w:val="000000"/>
                      <w:sz w:val="20"/>
                      <w:szCs w:val="20"/>
                    </w:rPr>
                  </w:pPr>
                  <w:r w:rsidRPr="004C6FB2">
                    <w:rPr>
                      <w:rFonts w:ascii="Calibri" w:hAnsi="Calibri" w:cs="Calibri"/>
                      <w:color w:val="000000"/>
                      <w:sz w:val="20"/>
                      <w:szCs w:val="20"/>
                    </w:rPr>
                    <w:t>C-Out-Cnpy-LEDFixt-Ext(153w)-dW22</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097DA9E3" w14:textId="3ACC7463" w:rsidR="004C6FB2" w:rsidRPr="00C3018E" w:rsidRDefault="004C6FB2" w:rsidP="004C6FB2">
                  <w:pPr>
                    <w:rPr>
                      <w:rFonts w:cstheme="minorHAnsi"/>
                      <w:sz w:val="20"/>
                      <w:szCs w:val="20"/>
                    </w:rPr>
                  </w:pPr>
                  <w:r w:rsidRPr="00C3018E">
                    <w:rPr>
                      <w:rFonts w:ascii="Calibri" w:hAnsi="Calibri" w:cs="Calibri"/>
                      <w:color w:val="000000"/>
                      <w:sz w:val="20"/>
                      <w:szCs w:val="20"/>
                    </w:rPr>
                    <w:t>LED OUTDOOR FUEL PUMP CANOPY LIGHTING: INSTALL 100 - 153 WATTS FIXTURE</w:t>
                  </w:r>
                </w:p>
              </w:tc>
            </w:tr>
          </w:tbl>
          <w:bookmarkEnd w:id="5"/>
          <w:p w14:paraId="7E0B836A" w14:textId="134063D6" w:rsidR="00713453" w:rsidRDefault="00713453" w:rsidP="001D57D7">
            <w:pPr>
              <w:rPr>
                <w:rFonts w:cstheme="minorHAnsi"/>
                <w:sz w:val="20"/>
                <w:szCs w:val="20"/>
              </w:rPr>
            </w:pPr>
            <w:r>
              <w:rPr>
                <w:rFonts w:cstheme="minorHAnsi"/>
                <w:sz w:val="20"/>
                <w:szCs w:val="20"/>
              </w:rPr>
              <w:t xml:space="preserve">Note: </w:t>
            </w:r>
            <w:r w:rsidR="00C8227B">
              <w:rPr>
                <w:rFonts w:cstheme="minorHAnsi"/>
                <w:sz w:val="20"/>
                <w:szCs w:val="20"/>
              </w:rPr>
              <w:t>r</w:t>
            </w:r>
            <w:r>
              <w:rPr>
                <w:rFonts w:cstheme="minorHAnsi"/>
                <w:sz w:val="20"/>
                <w:szCs w:val="20"/>
              </w:rPr>
              <w:t>efers to the SDG&amp;E Ex-ante database submittal</w:t>
            </w:r>
            <w:r w:rsidR="00C8227B">
              <w:rPr>
                <w:rFonts w:cstheme="minorHAnsi"/>
                <w:sz w:val="20"/>
                <w:szCs w:val="20"/>
              </w:rPr>
              <w:t xml:space="preserve"> for </w:t>
            </w:r>
            <w:r w:rsidR="00365F53">
              <w:rPr>
                <w:rFonts w:cstheme="minorHAnsi"/>
                <w:sz w:val="20"/>
                <w:szCs w:val="20"/>
              </w:rPr>
              <w:t>additional detail</w:t>
            </w:r>
            <w:r>
              <w:rPr>
                <w:rFonts w:cstheme="minorHAnsi"/>
                <w:sz w:val="20"/>
                <w:szCs w:val="20"/>
              </w:rPr>
              <w:t>.</w:t>
            </w:r>
          </w:p>
          <w:p w14:paraId="783BE33A" w14:textId="449AB481" w:rsidR="00482C48" w:rsidRPr="00036409" w:rsidRDefault="00482C48" w:rsidP="001D57D7">
            <w:pPr>
              <w:rPr>
                <w:rFonts w:cstheme="minorHAnsi"/>
                <w:sz w:val="20"/>
                <w:szCs w:val="20"/>
              </w:rPr>
            </w:pPr>
          </w:p>
        </w:tc>
      </w:tr>
      <w:tr w:rsidR="00DB71F1" w14:paraId="4659C7FE" w14:textId="77777777" w:rsidTr="00E72463">
        <w:trPr>
          <w:cantSplit/>
        </w:trPr>
        <w:tc>
          <w:tcPr>
            <w:tcW w:w="1350" w:type="dxa"/>
            <w:vAlign w:val="center"/>
          </w:tcPr>
          <w:p w14:paraId="4659C7FC" w14:textId="77777777" w:rsidR="00DB71F1" w:rsidRPr="001D77F7" w:rsidRDefault="00DB71F1" w:rsidP="00CA1893">
            <w:pPr>
              <w:rPr>
                <w:b/>
              </w:rPr>
            </w:pPr>
            <w:r w:rsidRPr="001D77F7">
              <w:rPr>
                <w:b/>
              </w:rPr>
              <w:t xml:space="preserve">1.2 Technical Description </w:t>
            </w:r>
          </w:p>
        </w:tc>
        <w:tc>
          <w:tcPr>
            <w:tcW w:w="9540" w:type="dxa"/>
          </w:tcPr>
          <w:p w14:paraId="55D64EE4" w14:textId="77777777" w:rsidR="00314785" w:rsidRPr="00314785" w:rsidRDefault="00314785" w:rsidP="00314785">
            <w:pPr>
              <w:pStyle w:val="Default"/>
              <w:rPr>
                <w:rFonts w:asciiTheme="minorHAnsi" w:hAnsiTheme="minorHAnsi" w:cstheme="minorHAnsi"/>
                <w:sz w:val="20"/>
                <w:szCs w:val="20"/>
              </w:rPr>
            </w:pPr>
            <w:r w:rsidRPr="00314785">
              <w:rPr>
                <w:rFonts w:asciiTheme="minorHAnsi" w:hAnsiTheme="minorHAnsi" w:cstheme="minorHAnsi"/>
                <w:b/>
                <w:bCs/>
                <w:i/>
                <w:iCs/>
                <w:sz w:val="20"/>
                <w:szCs w:val="20"/>
              </w:rPr>
              <w:t xml:space="preserve">Program Restrictions and Guidelines </w:t>
            </w:r>
          </w:p>
          <w:p w14:paraId="199D6F6D" w14:textId="77777777" w:rsidR="00314785" w:rsidRPr="00314785" w:rsidRDefault="00314785" w:rsidP="00314785">
            <w:pPr>
              <w:pStyle w:val="Default"/>
              <w:rPr>
                <w:rFonts w:asciiTheme="minorHAnsi" w:hAnsiTheme="minorHAnsi" w:cstheme="minorHAnsi"/>
                <w:sz w:val="20"/>
                <w:szCs w:val="20"/>
              </w:rPr>
            </w:pPr>
            <w:r w:rsidRPr="00314785">
              <w:rPr>
                <w:rFonts w:asciiTheme="minorHAnsi" w:hAnsiTheme="minorHAnsi" w:cstheme="minorHAnsi"/>
                <w:sz w:val="20"/>
                <w:szCs w:val="20"/>
              </w:rPr>
              <w:t xml:space="preserve">To qualify for a rebate, the following requirements must be met: </w:t>
            </w:r>
          </w:p>
          <w:p w14:paraId="47C85FF8" w14:textId="79B00D69" w:rsidR="00314785" w:rsidRPr="00314785" w:rsidRDefault="00314785" w:rsidP="00314785">
            <w:pPr>
              <w:pStyle w:val="Default"/>
              <w:numPr>
                <w:ilvl w:val="0"/>
                <w:numId w:val="13"/>
              </w:numPr>
              <w:spacing w:after="47"/>
              <w:rPr>
                <w:rFonts w:asciiTheme="minorHAnsi" w:hAnsiTheme="minorHAnsi" w:cstheme="minorHAnsi"/>
                <w:sz w:val="20"/>
                <w:szCs w:val="20"/>
              </w:rPr>
            </w:pPr>
            <w:r w:rsidRPr="00314785">
              <w:rPr>
                <w:rFonts w:asciiTheme="minorHAnsi" w:hAnsiTheme="minorHAnsi" w:cstheme="minorHAnsi"/>
                <w:sz w:val="20"/>
                <w:szCs w:val="20"/>
              </w:rPr>
              <w:t xml:space="preserve">DLC Premium LEDs must replace Metal halide, Linear fluorescent (for parking garage only) or other LEDs </w:t>
            </w:r>
          </w:p>
          <w:p w14:paraId="41FBE76C" w14:textId="77777777" w:rsidR="00314785" w:rsidRPr="00314785" w:rsidRDefault="00314785" w:rsidP="00314785">
            <w:pPr>
              <w:pStyle w:val="Default"/>
              <w:numPr>
                <w:ilvl w:val="0"/>
                <w:numId w:val="13"/>
              </w:numPr>
              <w:spacing w:after="47"/>
              <w:rPr>
                <w:rFonts w:asciiTheme="minorHAnsi" w:hAnsiTheme="minorHAnsi" w:cstheme="minorHAnsi"/>
                <w:sz w:val="20"/>
                <w:szCs w:val="20"/>
              </w:rPr>
            </w:pPr>
            <w:r w:rsidRPr="00314785">
              <w:rPr>
                <w:rFonts w:asciiTheme="minorHAnsi" w:hAnsiTheme="minorHAnsi" w:cstheme="minorHAnsi"/>
                <w:sz w:val="20"/>
                <w:szCs w:val="20"/>
              </w:rPr>
              <w:t>Proposed fixture must be on the Design Lights Consortium (DLC) Qualified Products List (QPL), classified as Premium, and listed under the Outdoor General Application.</w:t>
            </w:r>
          </w:p>
          <w:p w14:paraId="1F49BBBF" w14:textId="77777777" w:rsidR="00314785" w:rsidRPr="00314785" w:rsidRDefault="00314785" w:rsidP="00314785">
            <w:pPr>
              <w:pStyle w:val="Default"/>
              <w:numPr>
                <w:ilvl w:val="0"/>
                <w:numId w:val="13"/>
              </w:numPr>
              <w:spacing w:after="47"/>
              <w:rPr>
                <w:rFonts w:asciiTheme="minorHAnsi" w:hAnsiTheme="minorHAnsi" w:cstheme="minorHAnsi"/>
                <w:sz w:val="20"/>
                <w:szCs w:val="20"/>
              </w:rPr>
            </w:pPr>
            <w:r w:rsidRPr="00314785">
              <w:rPr>
                <w:rFonts w:asciiTheme="minorHAnsi" w:hAnsiTheme="minorHAnsi" w:cstheme="minorHAnsi"/>
                <w:sz w:val="20"/>
                <w:szCs w:val="20"/>
              </w:rPr>
              <w:t xml:space="preserve">DLC-qualified luminaires must have a power factor of ≥0.9, and a total harmonic distortion (THD) of ≤20%. </w:t>
            </w:r>
          </w:p>
          <w:p w14:paraId="382F2A97" w14:textId="4E7655FC" w:rsidR="00314785" w:rsidRPr="00314785" w:rsidRDefault="00314785" w:rsidP="00314785">
            <w:pPr>
              <w:pStyle w:val="Default"/>
              <w:numPr>
                <w:ilvl w:val="0"/>
                <w:numId w:val="13"/>
              </w:numPr>
              <w:spacing w:after="47"/>
              <w:rPr>
                <w:rFonts w:asciiTheme="minorHAnsi" w:hAnsiTheme="minorHAnsi" w:cstheme="minorHAnsi"/>
                <w:sz w:val="20"/>
                <w:szCs w:val="20"/>
              </w:rPr>
            </w:pPr>
            <w:r w:rsidRPr="00314785">
              <w:rPr>
                <w:rFonts w:asciiTheme="minorHAnsi" w:hAnsiTheme="minorHAnsi" w:cstheme="minorHAnsi"/>
                <w:sz w:val="20"/>
                <w:szCs w:val="20"/>
              </w:rPr>
              <w:t xml:space="preserve">Proposed fixture must be listed on the DLC QPL under the appropriate DLC Primary uses for the measure codes: </w:t>
            </w:r>
          </w:p>
          <w:tbl>
            <w:tblPr>
              <w:tblW w:w="0" w:type="auto"/>
              <w:tblBorders>
                <w:top w:val="nil"/>
                <w:left w:val="nil"/>
                <w:bottom w:val="nil"/>
                <w:right w:val="nil"/>
              </w:tblBorders>
              <w:tblLook w:val="0000" w:firstRow="0" w:lastRow="0" w:firstColumn="0" w:lastColumn="0" w:noHBand="0" w:noVBand="0"/>
            </w:tblPr>
            <w:tblGrid>
              <w:gridCol w:w="3940"/>
              <w:gridCol w:w="5024"/>
            </w:tblGrid>
            <w:tr w:rsidR="00314785" w:rsidRPr="00314785" w14:paraId="67B25FB6" w14:textId="77777777" w:rsidTr="00AA0A6D">
              <w:trPr>
                <w:trHeight w:val="88"/>
              </w:trPr>
              <w:tc>
                <w:tcPr>
                  <w:tcW w:w="3940" w:type="dxa"/>
                  <w:tcBorders>
                    <w:bottom w:val="single" w:sz="4" w:space="0" w:color="auto"/>
                  </w:tcBorders>
                </w:tcPr>
                <w:p w14:paraId="35164E56" w14:textId="42A8E596" w:rsidR="00314785" w:rsidRPr="00314785" w:rsidRDefault="00314785" w:rsidP="00314785">
                  <w:pPr>
                    <w:autoSpaceDE w:val="0"/>
                    <w:autoSpaceDN w:val="0"/>
                    <w:adjustRightInd w:val="0"/>
                    <w:rPr>
                      <w:rFonts w:eastAsiaTheme="minorHAnsi" w:cstheme="minorHAnsi"/>
                      <w:b/>
                      <w:bCs/>
                      <w:color w:val="000000"/>
                      <w:sz w:val="20"/>
                      <w:szCs w:val="20"/>
                    </w:rPr>
                  </w:pPr>
                  <w:r w:rsidRPr="00314785">
                    <w:rPr>
                      <w:rFonts w:eastAsiaTheme="minorHAnsi" w:cstheme="minorHAnsi"/>
                      <w:b/>
                      <w:bCs/>
                      <w:color w:val="000000"/>
                      <w:sz w:val="20"/>
                      <w:szCs w:val="20"/>
                    </w:rPr>
                    <w:t xml:space="preserve">Table 2 Measure Code and DLC v 4.2 Primary </w:t>
                  </w:r>
                </w:p>
                <w:p w14:paraId="79E542E2" w14:textId="77777777" w:rsidR="00A27756" w:rsidRDefault="00A27756" w:rsidP="00314785">
                  <w:pPr>
                    <w:autoSpaceDE w:val="0"/>
                    <w:autoSpaceDN w:val="0"/>
                    <w:adjustRightInd w:val="0"/>
                    <w:rPr>
                      <w:rFonts w:eastAsiaTheme="minorHAnsi" w:cstheme="minorHAnsi"/>
                      <w:b/>
                      <w:bCs/>
                      <w:color w:val="000000"/>
                      <w:sz w:val="20"/>
                      <w:szCs w:val="20"/>
                      <w:u w:val="single"/>
                    </w:rPr>
                  </w:pPr>
                </w:p>
                <w:p w14:paraId="19A94079" w14:textId="061F4D4D" w:rsidR="00314785" w:rsidRPr="00314785" w:rsidRDefault="00314785" w:rsidP="00A27756">
                  <w:pPr>
                    <w:autoSpaceDE w:val="0"/>
                    <w:autoSpaceDN w:val="0"/>
                    <w:adjustRightInd w:val="0"/>
                    <w:jc w:val="center"/>
                    <w:rPr>
                      <w:rFonts w:eastAsiaTheme="minorHAnsi" w:cstheme="minorHAnsi"/>
                      <w:color w:val="000000"/>
                      <w:sz w:val="20"/>
                      <w:szCs w:val="20"/>
                    </w:rPr>
                  </w:pPr>
                  <w:r w:rsidRPr="00314785">
                    <w:rPr>
                      <w:rFonts w:eastAsiaTheme="minorHAnsi" w:cstheme="minorHAnsi"/>
                      <w:b/>
                      <w:bCs/>
                      <w:color w:val="000000"/>
                      <w:sz w:val="20"/>
                      <w:szCs w:val="20"/>
                      <w:u w:val="single"/>
                    </w:rPr>
                    <w:t>Use Alignment Measure Code Range</w:t>
                  </w:r>
                </w:p>
              </w:tc>
              <w:tc>
                <w:tcPr>
                  <w:tcW w:w="5024" w:type="dxa"/>
                  <w:tcBorders>
                    <w:bottom w:val="single" w:sz="4" w:space="0" w:color="auto"/>
                  </w:tcBorders>
                </w:tcPr>
                <w:p w14:paraId="1FD11F92" w14:textId="77777777" w:rsidR="00314785" w:rsidRPr="00314785" w:rsidRDefault="00314785" w:rsidP="00314785">
                  <w:pPr>
                    <w:autoSpaceDE w:val="0"/>
                    <w:autoSpaceDN w:val="0"/>
                    <w:adjustRightInd w:val="0"/>
                    <w:rPr>
                      <w:rFonts w:eastAsiaTheme="minorHAnsi" w:cstheme="minorHAnsi"/>
                      <w:color w:val="000000"/>
                      <w:sz w:val="20"/>
                      <w:szCs w:val="20"/>
                    </w:rPr>
                  </w:pPr>
                </w:p>
                <w:p w14:paraId="31C785A0" w14:textId="77777777" w:rsidR="00314785" w:rsidRPr="00314785" w:rsidRDefault="00314785" w:rsidP="00314785">
                  <w:pPr>
                    <w:autoSpaceDE w:val="0"/>
                    <w:autoSpaceDN w:val="0"/>
                    <w:adjustRightInd w:val="0"/>
                    <w:rPr>
                      <w:rFonts w:eastAsiaTheme="minorHAnsi" w:cstheme="minorHAnsi"/>
                      <w:b/>
                      <w:bCs/>
                      <w:color w:val="000000"/>
                      <w:sz w:val="20"/>
                      <w:szCs w:val="20"/>
                      <w:u w:val="single"/>
                    </w:rPr>
                  </w:pPr>
                </w:p>
                <w:p w14:paraId="0D1B344F" w14:textId="6209EC9F" w:rsidR="00314785" w:rsidRPr="00314785" w:rsidRDefault="00314785" w:rsidP="00A27756">
                  <w:pPr>
                    <w:autoSpaceDE w:val="0"/>
                    <w:autoSpaceDN w:val="0"/>
                    <w:adjustRightInd w:val="0"/>
                    <w:jc w:val="center"/>
                    <w:rPr>
                      <w:rFonts w:eastAsiaTheme="minorHAnsi" w:cstheme="minorHAnsi"/>
                      <w:color w:val="000000"/>
                      <w:sz w:val="20"/>
                      <w:szCs w:val="20"/>
                      <w:u w:val="single"/>
                    </w:rPr>
                  </w:pPr>
                  <w:r w:rsidRPr="00314785">
                    <w:rPr>
                      <w:rFonts w:eastAsiaTheme="minorHAnsi" w:cstheme="minorHAnsi"/>
                      <w:b/>
                      <w:bCs/>
                      <w:color w:val="000000"/>
                      <w:sz w:val="20"/>
                      <w:szCs w:val="20"/>
                      <w:u w:val="single"/>
                    </w:rPr>
                    <w:t>Eligible DLC Primary Uses</w:t>
                  </w:r>
                </w:p>
              </w:tc>
            </w:tr>
            <w:tr w:rsidR="00A3711F" w:rsidRPr="00314785" w14:paraId="238E0C25" w14:textId="77777777" w:rsidTr="005A0CBD">
              <w:trPr>
                <w:trHeight w:val="910"/>
              </w:trPr>
              <w:tc>
                <w:tcPr>
                  <w:tcW w:w="3940" w:type="dxa"/>
                  <w:tcBorders>
                    <w:top w:val="single" w:sz="4" w:space="0" w:color="auto"/>
                    <w:left w:val="single" w:sz="4" w:space="0" w:color="auto"/>
                    <w:bottom w:val="single" w:sz="4" w:space="0" w:color="auto"/>
                    <w:right w:val="single" w:sz="4" w:space="0" w:color="auto"/>
                  </w:tcBorders>
                </w:tcPr>
                <w:p w14:paraId="410EBEFB" w14:textId="57233121" w:rsidR="00A3711F" w:rsidRPr="00314785" w:rsidRDefault="00A3711F" w:rsidP="00314785">
                  <w:pPr>
                    <w:autoSpaceDE w:val="0"/>
                    <w:autoSpaceDN w:val="0"/>
                    <w:adjustRightInd w:val="0"/>
                    <w:rPr>
                      <w:rFonts w:eastAsiaTheme="minorHAnsi" w:cstheme="minorHAnsi"/>
                      <w:color w:val="000000"/>
                      <w:sz w:val="20"/>
                      <w:szCs w:val="20"/>
                    </w:rPr>
                  </w:pPr>
                  <w:r>
                    <w:rPr>
                      <w:rFonts w:eastAsiaTheme="minorHAnsi" w:cstheme="minorHAnsi"/>
                      <w:color w:val="000000"/>
                      <w:sz w:val="20"/>
                      <w:szCs w:val="20"/>
                    </w:rPr>
                    <w:t xml:space="preserve">PG&amp;E: </w:t>
                  </w:r>
                  <w:r w:rsidRPr="00314785">
                    <w:rPr>
                      <w:rFonts w:eastAsiaTheme="minorHAnsi" w:cstheme="minorHAnsi"/>
                      <w:color w:val="000000"/>
                      <w:sz w:val="20"/>
                      <w:szCs w:val="20"/>
                    </w:rPr>
                    <w:t xml:space="preserve">LT282 – LT295 (Street light) </w:t>
                  </w:r>
                </w:p>
              </w:tc>
              <w:tc>
                <w:tcPr>
                  <w:tcW w:w="5024" w:type="dxa"/>
                  <w:vMerge w:val="restart"/>
                  <w:tcBorders>
                    <w:top w:val="single" w:sz="4" w:space="0" w:color="auto"/>
                    <w:left w:val="single" w:sz="4" w:space="0" w:color="auto"/>
                    <w:right w:val="single" w:sz="4" w:space="0" w:color="auto"/>
                  </w:tcBorders>
                </w:tcPr>
                <w:p w14:paraId="314B1359" w14:textId="67B42551" w:rsidR="00A3711F" w:rsidRPr="007653A5" w:rsidRDefault="00A3711F" w:rsidP="007653A5">
                  <w:pPr>
                    <w:pStyle w:val="ListParagraph"/>
                    <w:numPr>
                      <w:ilvl w:val="0"/>
                      <w:numId w:val="13"/>
                    </w:numPr>
                    <w:autoSpaceDE w:val="0"/>
                    <w:autoSpaceDN w:val="0"/>
                    <w:adjustRightInd w:val="0"/>
                    <w:rPr>
                      <w:rFonts w:eastAsiaTheme="minorHAnsi" w:cstheme="minorHAnsi"/>
                      <w:color w:val="000000"/>
                      <w:sz w:val="20"/>
                      <w:szCs w:val="20"/>
                    </w:rPr>
                  </w:pPr>
                  <w:r w:rsidRPr="007653A5">
                    <w:rPr>
                      <w:rFonts w:eastAsiaTheme="minorHAnsi" w:cstheme="minorHAnsi"/>
                      <w:color w:val="000000"/>
                      <w:sz w:val="20"/>
                      <w:szCs w:val="20"/>
                    </w:rPr>
                    <w:t xml:space="preserve">Outdoor Pole/Arm-Mounted Area and Roadway Luminaires </w:t>
                  </w:r>
                </w:p>
                <w:p w14:paraId="31C4DE72" w14:textId="77777777" w:rsidR="00A3711F" w:rsidRDefault="00A3711F" w:rsidP="00314785">
                  <w:pPr>
                    <w:pStyle w:val="ListParagraph"/>
                    <w:numPr>
                      <w:ilvl w:val="0"/>
                      <w:numId w:val="13"/>
                    </w:numPr>
                    <w:autoSpaceDE w:val="0"/>
                    <w:autoSpaceDN w:val="0"/>
                    <w:adjustRightInd w:val="0"/>
                    <w:rPr>
                      <w:rFonts w:eastAsiaTheme="minorHAnsi" w:cstheme="minorHAnsi"/>
                      <w:color w:val="000000"/>
                      <w:sz w:val="20"/>
                      <w:szCs w:val="20"/>
                    </w:rPr>
                  </w:pPr>
                  <w:r w:rsidRPr="007653A5">
                    <w:rPr>
                      <w:rFonts w:eastAsiaTheme="minorHAnsi" w:cstheme="minorHAnsi"/>
                      <w:color w:val="000000"/>
                      <w:sz w:val="20"/>
                      <w:szCs w:val="20"/>
                    </w:rPr>
                    <w:t xml:space="preserve">Retrofit Kits for Large Outdoor Pole/Arm-Mounted Area and Roadway Luminaires </w:t>
                  </w:r>
                </w:p>
                <w:p w14:paraId="02C6E6B9" w14:textId="3E3FABB6" w:rsidR="00A3711F" w:rsidRPr="00182B17" w:rsidRDefault="00A3711F" w:rsidP="00182B17">
                  <w:pPr>
                    <w:pStyle w:val="ListParagraph"/>
                    <w:numPr>
                      <w:ilvl w:val="0"/>
                      <w:numId w:val="13"/>
                    </w:numPr>
                    <w:autoSpaceDE w:val="0"/>
                    <w:autoSpaceDN w:val="0"/>
                    <w:adjustRightInd w:val="0"/>
                    <w:rPr>
                      <w:rFonts w:eastAsiaTheme="minorHAnsi" w:cstheme="minorHAnsi"/>
                      <w:color w:val="000000"/>
                      <w:sz w:val="20"/>
                      <w:szCs w:val="20"/>
                    </w:rPr>
                  </w:pPr>
                  <w:r w:rsidRPr="007653A5">
                    <w:rPr>
                      <w:rFonts w:eastAsiaTheme="minorHAnsi" w:cstheme="minorHAnsi"/>
                      <w:color w:val="000000"/>
                      <w:sz w:val="20"/>
                      <w:szCs w:val="20"/>
                    </w:rPr>
                    <w:t xml:space="preserve">Retrofit Kits for Outdoor Pole/Arm-Mounted Area and Roadway Luminaires </w:t>
                  </w:r>
                </w:p>
              </w:tc>
            </w:tr>
            <w:tr w:rsidR="00A3711F" w:rsidRPr="00314785" w14:paraId="57354C1D" w14:textId="77777777" w:rsidTr="005A0CBD">
              <w:trPr>
                <w:trHeight w:val="910"/>
              </w:trPr>
              <w:tc>
                <w:tcPr>
                  <w:tcW w:w="3940" w:type="dxa"/>
                  <w:tcBorders>
                    <w:top w:val="single" w:sz="4" w:space="0" w:color="auto"/>
                    <w:left w:val="single" w:sz="4" w:space="0" w:color="auto"/>
                    <w:bottom w:val="single" w:sz="4" w:space="0" w:color="auto"/>
                    <w:right w:val="single" w:sz="4" w:space="0" w:color="auto"/>
                  </w:tcBorders>
                </w:tcPr>
                <w:p w14:paraId="6BB0BAEC" w14:textId="74B46467" w:rsidR="00182B17" w:rsidRDefault="00A3711F" w:rsidP="00182B17">
                  <w:pPr>
                    <w:rPr>
                      <w:rFonts w:cstheme="minorHAnsi"/>
                      <w:sz w:val="20"/>
                      <w:szCs w:val="20"/>
                    </w:rPr>
                  </w:pPr>
                  <w:r w:rsidRPr="00182B17">
                    <w:rPr>
                      <w:rFonts w:eastAsiaTheme="minorHAnsi" w:cstheme="minorHAnsi"/>
                      <w:color w:val="000000"/>
                      <w:sz w:val="20"/>
                      <w:szCs w:val="20"/>
                    </w:rPr>
                    <w:t xml:space="preserve">SDG&amp;E: </w:t>
                  </w:r>
                  <w:r w:rsidR="00182B17" w:rsidRPr="00182B17">
                    <w:rPr>
                      <w:rFonts w:cstheme="minorHAnsi"/>
                      <w:sz w:val="20"/>
                      <w:szCs w:val="20"/>
                    </w:rPr>
                    <w:t>464091-464097;</w:t>
                  </w:r>
                  <w:r w:rsidR="00182B17">
                    <w:rPr>
                      <w:rFonts w:cstheme="minorHAnsi"/>
                      <w:sz w:val="20"/>
                      <w:szCs w:val="20"/>
                    </w:rPr>
                    <w:t xml:space="preserve"> </w:t>
                  </w:r>
                  <w:r w:rsidR="00182B17" w:rsidRPr="00182B17">
                    <w:rPr>
                      <w:rFonts w:cstheme="minorHAnsi"/>
                      <w:sz w:val="20"/>
                      <w:szCs w:val="20"/>
                    </w:rPr>
                    <w:t>464171-464177</w:t>
                  </w:r>
                  <w:r w:rsidR="00A27756">
                    <w:rPr>
                      <w:rFonts w:cstheme="minorHAnsi"/>
                      <w:sz w:val="20"/>
                      <w:szCs w:val="20"/>
                    </w:rPr>
                    <w:t>;</w:t>
                  </w:r>
                </w:p>
                <w:p w14:paraId="0CB77993" w14:textId="18F2CD96" w:rsidR="00A3711F" w:rsidRPr="00A27756" w:rsidRDefault="00182B17" w:rsidP="00A27756">
                  <w:pPr>
                    <w:rPr>
                      <w:rFonts w:cstheme="minorHAnsi"/>
                      <w:sz w:val="20"/>
                      <w:szCs w:val="20"/>
                    </w:rPr>
                  </w:pPr>
                  <w:r w:rsidRPr="00A27756">
                    <w:rPr>
                      <w:rFonts w:cstheme="minorHAnsi"/>
                      <w:sz w:val="20"/>
                      <w:szCs w:val="20"/>
                    </w:rPr>
                    <w:t>464098-464104; 464178-464184</w:t>
                  </w:r>
                  <w:r w:rsidR="008358DA">
                    <w:rPr>
                      <w:rFonts w:cstheme="minorHAnsi"/>
                      <w:sz w:val="20"/>
                      <w:szCs w:val="20"/>
                    </w:rPr>
                    <w:t>;</w:t>
                  </w:r>
                </w:p>
              </w:tc>
              <w:tc>
                <w:tcPr>
                  <w:tcW w:w="5024" w:type="dxa"/>
                  <w:vMerge/>
                  <w:tcBorders>
                    <w:left w:val="single" w:sz="4" w:space="0" w:color="auto"/>
                    <w:bottom w:val="single" w:sz="4" w:space="0" w:color="auto"/>
                    <w:right w:val="single" w:sz="4" w:space="0" w:color="auto"/>
                  </w:tcBorders>
                </w:tcPr>
                <w:p w14:paraId="75BFB951" w14:textId="3D8269EF" w:rsidR="00A3711F" w:rsidRPr="007653A5" w:rsidRDefault="00A3711F" w:rsidP="007653A5">
                  <w:pPr>
                    <w:pStyle w:val="ListParagraph"/>
                    <w:numPr>
                      <w:ilvl w:val="0"/>
                      <w:numId w:val="13"/>
                    </w:numPr>
                    <w:autoSpaceDE w:val="0"/>
                    <w:autoSpaceDN w:val="0"/>
                    <w:adjustRightInd w:val="0"/>
                    <w:rPr>
                      <w:rFonts w:eastAsiaTheme="minorHAnsi" w:cstheme="minorHAnsi"/>
                      <w:color w:val="000000"/>
                      <w:sz w:val="20"/>
                      <w:szCs w:val="20"/>
                    </w:rPr>
                  </w:pPr>
                </w:p>
              </w:tc>
            </w:tr>
            <w:tr w:rsidR="00A3711F" w:rsidRPr="00314785" w14:paraId="17585E20" w14:textId="77777777" w:rsidTr="005A0CBD">
              <w:trPr>
                <w:trHeight w:val="910"/>
              </w:trPr>
              <w:tc>
                <w:tcPr>
                  <w:tcW w:w="3940" w:type="dxa"/>
                  <w:tcBorders>
                    <w:top w:val="single" w:sz="4" w:space="0" w:color="auto"/>
                    <w:left w:val="single" w:sz="4" w:space="0" w:color="auto"/>
                    <w:bottom w:val="single" w:sz="4" w:space="0" w:color="auto"/>
                    <w:right w:val="single" w:sz="4" w:space="0" w:color="auto"/>
                  </w:tcBorders>
                </w:tcPr>
                <w:p w14:paraId="1B749F1E" w14:textId="362CAB3B" w:rsidR="00A3711F" w:rsidRPr="00314785" w:rsidRDefault="00A3711F" w:rsidP="00314785">
                  <w:pPr>
                    <w:autoSpaceDE w:val="0"/>
                    <w:autoSpaceDN w:val="0"/>
                    <w:adjustRightInd w:val="0"/>
                    <w:rPr>
                      <w:rFonts w:eastAsiaTheme="minorHAnsi" w:cstheme="minorHAnsi"/>
                      <w:color w:val="000000"/>
                      <w:sz w:val="20"/>
                      <w:szCs w:val="20"/>
                    </w:rPr>
                  </w:pPr>
                  <w:r>
                    <w:rPr>
                      <w:rFonts w:eastAsiaTheme="minorHAnsi" w:cstheme="minorHAnsi"/>
                      <w:color w:val="000000"/>
                      <w:sz w:val="20"/>
                      <w:szCs w:val="20"/>
                    </w:rPr>
                    <w:t xml:space="preserve">PG&amp;E: </w:t>
                  </w:r>
                  <w:r w:rsidRPr="00314785">
                    <w:rPr>
                      <w:rFonts w:eastAsiaTheme="minorHAnsi" w:cstheme="minorHAnsi"/>
                      <w:color w:val="000000"/>
                      <w:sz w:val="20"/>
                      <w:szCs w:val="20"/>
                    </w:rPr>
                    <w:t xml:space="preserve">LT296 – LT304 (Outdoor area pole/arm-mounted) </w:t>
                  </w:r>
                </w:p>
              </w:tc>
              <w:tc>
                <w:tcPr>
                  <w:tcW w:w="5024" w:type="dxa"/>
                  <w:vMerge w:val="restart"/>
                  <w:tcBorders>
                    <w:top w:val="single" w:sz="4" w:space="0" w:color="auto"/>
                    <w:left w:val="single" w:sz="4" w:space="0" w:color="auto"/>
                    <w:right w:val="single" w:sz="4" w:space="0" w:color="auto"/>
                  </w:tcBorders>
                </w:tcPr>
                <w:p w14:paraId="0E20C6A6" w14:textId="77777777" w:rsidR="00A3711F" w:rsidRDefault="00A3711F" w:rsidP="00314785">
                  <w:pPr>
                    <w:pStyle w:val="ListParagraph"/>
                    <w:numPr>
                      <w:ilvl w:val="0"/>
                      <w:numId w:val="13"/>
                    </w:numPr>
                    <w:autoSpaceDE w:val="0"/>
                    <w:autoSpaceDN w:val="0"/>
                    <w:adjustRightInd w:val="0"/>
                    <w:rPr>
                      <w:rFonts w:eastAsiaTheme="minorHAnsi" w:cstheme="minorHAnsi"/>
                      <w:color w:val="000000"/>
                      <w:sz w:val="20"/>
                      <w:szCs w:val="20"/>
                    </w:rPr>
                  </w:pPr>
                  <w:r w:rsidRPr="007653A5">
                    <w:rPr>
                      <w:rFonts w:eastAsiaTheme="minorHAnsi" w:cstheme="minorHAnsi"/>
                      <w:color w:val="000000"/>
                      <w:sz w:val="20"/>
                      <w:szCs w:val="20"/>
                    </w:rPr>
                    <w:t xml:space="preserve">Outdoor Pole/Arm-Mounted Area and Roadway Luminaires </w:t>
                  </w:r>
                </w:p>
                <w:p w14:paraId="0C65AD55" w14:textId="77777777" w:rsidR="00A3711F" w:rsidRDefault="00A3711F" w:rsidP="00F02198">
                  <w:pPr>
                    <w:pStyle w:val="ListParagraph"/>
                    <w:numPr>
                      <w:ilvl w:val="0"/>
                      <w:numId w:val="13"/>
                    </w:numPr>
                    <w:autoSpaceDE w:val="0"/>
                    <w:autoSpaceDN w:val="0"/>
                    <w:adjustRightInd w:val="0"/>
                    <w:rPr>
                      <w:rFonts w:eastAsiaTheme="minorHAnsi" w:cstheme="minorHAnsi"/>
                      <w:color w:val="000000"/>
                      <w:sz w:val="20"/>
                      <w:szCs w:val="20"/>
                    </w:rPr>
                  </w:pPr>
                  <w:r w:rsidRPr="007653A5">
                    <w:rPr>
                      <w:rFonts w:eastAsiaTheme="minorHAnsi" w:cstheme="minorHAnsi"/>
                      <w:color w:val="000000"/>
                      <w:sz w:val="20"/>
                      <w:szCs w:val="20"/>
                    </w:rPr>
                    <w:t xml:space="preserve">Retrofit Kits for Large Outdoor Pole/Arm-Mounted Area and Roadway Luminaires </w:t>
                  </w:r>
                </w:p>
                <w:p w14:paraId="2A0EDD9B" w14:textId="7A850208" w:rsidR="00A3711F" w:rsidRPr="00182B17" w:rsidRDefault="00A3711F" w:rsidP="00182B17">
                  <w:pPr>
                    <w:pStyle w:val="ListParagraph"/>
                    <w:numPr>
                      <w:ilvl w:val="0"/>
                      <w:numId w:val="13"/>
                    </w:numPr>
                    <w:autoSpaceDE w:val="0"/>
                    <w:autoSpaceDN w:val="0"/>
                    <w:adjustRightInd w:val="0"/>
                    <w:rPr>
                      <w:rFonts w:eastAsiaTheme="minorHAnsi" w:cstheme="minorHAnsi"/>
                      <w:color w:val="000000"/>
                      <w:sz w:val="20"/>
                      <w:szCs w:val="20"/>
                    </w:rPr>
                  </w:pPr>
                  <w:r w:rsidRPr="007653A5">
                    <w:rPr>
                      <w:rFonts w:eastAsiaTheme="minorHAnsi" w:cstheme="minorHAnsi"/>
                      <w:color w:val="000000"/>
                      <w:sz w:val="20"/>
                      <w:szCs w:val="20"/>
                    </w:rPr>
                    <w:t xml:space="preserve">Retrofit Kits for Outdoor Pole/Arm-Mounted Area and Roadway Luminaires </w:t>
                  </w:r>
                </w:p>
              </w:tc>
            </w:tr>
            <w:tr w:rsidR="00A3711F" w:rsidRPr="00314785" w14:paraId="3EADB206" w14:textId="77777777" w:rsidTr="005A0CBD">
              <w:trPr>
                <w:trHeight w:val="910"/>
              </w:trPr>
              <w:tc>
                <w:tcPr>
                  <w:tcW w:w="3940" w:type="dxa"/>
                  <w:tcBorders>
                    <w:top w:val="single" w:sz="4" w:space="0" w:color="auto"/>
                    <w:left w:val="single" w:sz="4" w:space="0" w:color="auto"/>
                    <w:bottom w:val="single" w:sz="4" w:space="0" w:color="auto"/>
                    <w:right w:val="single" w:sz="4" w:space="0" w:color="auto"/>
                  </w:tcBorders>
                </w:tcPr>
                <w:p w14:paraId="7D3DCC63" w14:textId="732CF453" w:rsidR="00182B17" w:rsidRPr="00A27756" w:rsidRDefault="00A3711F" w:rsidP="00DD6A98">
                  <w:pPr>
                    <w:rPr>
                      <w:rFonts w:cstheme="minorHAnsi"/>
                      <w:sz w:val="20"/>
                      <w:szCs w:val="20"/>
                    </w:rPr>
                  </w:pPr>
                  <w:r w:rsidRPr="00A27756">
                    <w:rPr>
                      <w:rFonts w:eastAsiaTheme="minorHAnsi" w:cstheme="minorHAnsi"/>
                      <w:color w:val="000000"/>
                      <w:sz w:val="20"/>
                      <w:szCs w:val="20"/>
                    </w:rPr>
                    <w:t xml:space="preserve">SDG&amp;E: </w:t>
                  </w:r>
                  <w:r w:rsidR="00A27756" w:rsidRPr="00A27756">
                    <w:rPr>
                      <w:rFonts w:cstheme="minorHAnsi"/>
                      <w:sz w:val="20"/>
                      <w:szCs w:val="20"/>
                    </w:rPr>
                    <w:t>464105-464114; 464185-464193</w:t>
                  </w:r>
                  <w:r w:rsidR="00DD6A98">
                    <w:rPr>
                      <w:rFonts w:cstheme="minorHAnsi"/>
                      <w:sz w:val="20"/>
                      <w:szCs w:val="20"/>
                    </w:rPr>
                    <w:t>;</w:t>
                  </w:r>
                </w:p>
              </w:tc>
              <w:tc>
                <w:tcPr>
                  <w:tcW w:w="5024" w:type="dxa"/>
                  <w:vMerge/>
                  <w:tcBorders>
                    <w:left w:val="single" w:sz="4" w:space="0" w:color="auto"/>
                    <w:bottom w:val="single" w:sz="4" w:space="0" w:color="auto"/>
                    <w:right w:val="single" w:sz="4" w:space="0" w:color="auto"/>
                  </w:tcBorders>
                </w:tcPr>
                <w:p w14:paraId="46D6EF78" w14:textId="2DA6D14D" w:rsidR="00A3711F" w:rsidRPr="007653A5" w:rsidRDefault="00A3711F" w:rsidP="00314785">
                  <w:pPr>
                    <w:pStyle w:val="ListParagraph"/>
                    <w:numPr>
                      <w:ilvl w:val="0"/>
                      <w:numId w:val="13"/>
                    </w:numPr>
                    <w:autoSpaceDE w:val="0"/>
                    <w:autoSpaceDN w:val="0"/>
                    <w:adjustRightInd w:val="0"/>
                    <w:rPr>
                      <w:rFonts w:eastAsiaTheme="minorHAnsi" w:cstheme="minorHAnsi"/>
                      <w:color w:val="000000"/>
                      <w:sz w:val="20"/>
                      <w:szCs w:val="20"/>
                    </w:rPr>
                  </w:pPr>
                </w:p>
              </w:tc>
            </w:tr>
            <w:tr w:rsidR="00A3711F" w:rsidRPr="00314785" w14:paraId="2BEEC2F7" w14:textId="77777777" w:rsidTr="005A0CBD">
              <w:trPr>
                <w:trHeight w:val="326"/>
              </w:trPr>
              <w:tc>
                <w:tcPr>
                  <w:tcW w:w="3940" w:type="dxa"/>
                  <w:tcBorders>
                    <w:top w:val="single" w:sz="4" w:space="0" w:color="auto"/>
                    <w:left w:val="single" w:sz="4" w:space="0" w:color="auto"/>
                    <w:bottom w:val="single" w:sz="4" w:space="0" w:color="auto"/>
                    <w:right w:val="single" w:sz="4" w:space="0" w:color="auto"/>
                  </w:tcBorders>
                </w:tcPr>
                <w:p w14:paraId="341FAACC" w14:textId="3F012D13" w:rsidR="00A3711F" w:rsidRPr="00314785" w:rsidRDefault="00A3711F" w:rsidP="00314785">
                  <w:pPr>
                    <w:autoSpaceDE w:val="0"/>
                    <w:autoSpaceDN w:val="0"/>
                    <w:adjustRightInd w:val="0"/>
                    <w:rPr>
                      <w:rFonts w:eastAsiaTheme="minorHAnsi" w:cstheme="minorHAnsi"/>
                      <w:color w:val="000000"/>
                      <w:sz w:val="20"/>
                      <w:szCs w:val="20"/>
                    </w:rPr>
                  </w:pPr>
                  <w:r>
                    <w:rPr>
                      <w:rFonts w:eastAsiaTheme="minorHAnsi" w:cstheme="minorHAnsi"/>
                      <w:color w:val="000000"/>
                      <w:sz w:val="20"/>
                      <w:szCs w:val="20"/>
                    </w:rPr>
                    <w:t xml:space="preserve">PG&amp;E: </w:t>
                  </w:r>
                  <w:r w:rsidRPr="00314785">
                    <w:rPr>
                      <w:rFonts w:eastAsiaTheme="minorHAnsi" w:cstheme="minorHAnsi"/>
                      <w:color w:val="000000"/>
                      <w:sz w:val="20"/>
                      <w:szCs w:val="20"/>
                    </w:rPr>
                    <w:t xml:space="preserve">LT305 – LT308 (Garage) </w:t>
                  </w:r>
                </w:p>
              </w:tc>
              <w:tc>
                <w:tcPr>
                  <w:tcW w:w="5024" w:type="dxa"/>
                  <w:vMerge w:val="restart"/>
                  <w:tcBorders>
                    <w:top w:val="single" w:sz="4" w:space="0" w:color="auto"/>
                    <w:left w:val="single" w:sz="4" w:space="0" w:color="auto"/>
                    <w:right w:val="single" w:sz="4" w:space="0" w:color="auto"/>
                  </w:tcBorders>
                </w:tcPr>
                <w:p w14:paraId="18232A9E" w14:textId="77777777" w:rsidR="00A3711F" w:rsidRDefault="00A3711F" w:rsidP="00F02198">
                  <w:pPr>
                    <w:pStyle w:val="ListParagraph"/>
                    <w:numPr>
                      <w:ilvl w:val="0"/>
                      <w:numId w:val="13"/>
                    </w:numPr>
                    <w:autoSpaceDE w:val="0"/>
                    <w:autoSpaceDN w:val="0"/>
                    <w:adjustRightInd w:val="0"/>
                    <w:rPr>
                      <w:rFonts w:eastAsiaTheme="minorHAnsi" w:cstheme="minorHAnsi"/>
                      <w:color w:val="000000"/>
                      <w:sz w:val="20"/>
                      <w:szCs w:val="20"/>
                    </w:rPr>
                  </w:pPr>
                  <w:r w:rsidRPr="007653A5">
                    <w:rPr>
                      <w:rFonts w:eastAsiaTheme="minorHAnsi" w:cstheme="minorHAnsi"/>
                      <w:color w:val="000000"/>
                      <w:sz w:val="20"/>
                      <w:szCs w:val="20"/>
                    </w:rPr>
                    <w:t xml:space="preserve">Parking Garage Luminaires </w:t>
                  </w:r>
                </w:p>
                <w:p w14:paraId="01977EF9" w14:textId="6752347B" w:rsidR="00A3711F" w:rsidRPr="00A27756" w:rsidRDefault="00A3711F" w:rsidP="00A27756">
                  <w:pPr>
                    <w:pStyle w:val="ListParagraph"/>
                    <w:numPr>
                      <w:ilvl w:val="0"/>
                      <w:numId w:val="13"/>
                    </w:numPr>
                    <w:autoSpaceDE w:val="0"/>
                    <w:autoSpaceDN w:val="0"/>
                    <w:adjustRightInd w:val="0"/>
                    <w:rPr>
                      <w:rFonts w:eastAsiaTheme="minorHAnsi" w:cstheme="minorHAnsi"/>
                      <w:color w:val="000000"/>
                      <w:sz w:val="20"/>
                      <w:szCs w:val="20"/>
                    </w:rPr>
                  </w:pPr>
                  <w:r w:rsidRPr="007653A5">
                    <w:rPr>
                      <w:rFonts w:eastAsiaTheme="minorHAnsi" w:cstheme="minorHAnsi"/>
                      <w:color w:val="000000"/>
                      <w:sz w:val="20"/>
                      <w:szCs w:val="20"/>
                    </w:rPr>
                    <w:t xml:space="preserve">Retrofit Kits for Parking Garage Luminaires </w:t>
                  </w:r>
                </w:p>
              </w:tc>
            </w:tr>
            <w:tr w:rsidR="00A3711F" w:rsidRPr="00314785" w14:paraId="7AAB87AE" w14:textId="77777777" w:rsidTr="005A0CBD">
              <w:trPr>
                <w:trHeight w:val="326"/>
              </w:trPr>
              <w:tc>
                <w:tcPr>
                  <w:tcW w:w="3940" w:type="dxa"/>
                  <w:tcBorders>
                    <w:top w:val="single" w:sz="4" w:space="0" w:color="auto"/>
                    <w:left w:val="single" w:sz="4" w:space="0" w:color="auto"/>
                    <w:bottom w:val="single" w:sz="4" w:space="0" w:color="auto"/>
                    <w:right w:val="single" w:sz="4" w:space="0" w:color="auto"/>
                  </w:tcBorders>
                </w:tcPr>
                <w:p w14:paraId="66DCE7AA" w14:textId="6CF2F18D" w:rsidR="00C60150" w:rsidRDefault="00A3711F" w:rsidP="00C60150">
                  <w:pPr>
                    <w:rPr>
                      <w:rFonts w:cstheme="minorHAnsi"/>
                      <w:sz w:val="20"/>
                      <w:szCs w:val="20"/>
                    </w:rPr>
                  </w:pPr>
                  <w:r w:rsidRPr="00C60150">
                    <w:rPr>
                      <w:rFonts w:eastAsiaTheme="minorHAnsi" w:cstheme="minorHAnsi"/>
                      <w:color w:val="000000"/>
                      <w:sz w:val="20"/>
                      <w:szCs w:val="20"/>
                    </w:rPr>
                    <w:t xml:space="preserve">SDG&amp;E: </w:t>
                  </w:r>
                  <w:r w:rsidR="00C60150" w:rsidRPr="00C60150">
                    <w:rPr>
                      <w:rFonts w:cstheme="minorHAnsi"/>
                      <w:sz w:val="20"/>
                      <w:szCs w:val="20"/>
                    </w:rPr>
                    <w:t>464115-464118</w:t>
                  </w:r>
                  <w:r w:rsidR="00C60150">
                    <w:rPr>
                      <w:rFonts w:cstheme="minorHAnsi"/>
                      <w:sz w:val="20"/>
                      <w:szCs w:val="20"/>
                    </w:rPr>
                    <w:t xml:space="preserve">; 464194-464197; </w:t>
                  </w:r>
                </w:p>
                <w:p w14:paraId="20D8D6FA" w14:textId="693F6F81" w:rsidR="00A3711F" w:rsidRPr="00314785" w:rsidRDefault="00A3711F" w:rsidP="00DD6A98">
                  <w:pPr>
                    <w:rPr>
                      <w:rFonts w:eastAsiaTheme="minorHAnsi" w:cstheme="minorHAnsi"/>
                      <w:color w:val="000000"/>
                      <w:sz w:val="20"/>
                      <w:szCs w:val="20"/>
                    </w:rPr>
                  </w:pPr>
                </w:p>
              </w:tc>
              <w:tc>
                <w:tcPr>
                  <w:tcW w:w="5024" w:type="dxa"/>
                  <w:vMerge/>
                  <w:tcBorders>
                    <w:left w:val="single" w:sz="4" w:space="0" w:color="auto"/>
                    <w:bottom w:val="single" w:sz="4" w:space="0" w:color="auto"/>
                    <w:right w:val="single" w:sz="4" w:space="0" w:color="auto"/>
                  </w:tcBorders>
                </w:tcPr>
                <w:p w14:paraId="39BBF4CF" w14:textId="33A086EF" w:rsidR="00A3711F" w:rsidRPr="007653A5" w:rsidRDefault="00A3711F" w:rsidP="00F02198">
                  <w:pPr>
                    <w:pStyle w:val="ListParagraph"/>
                    <w:numPr>
                      <w:ilvl w:val="0"/>
                      <w:numId w:val="13"/>
                    </w:numPr>
                    <w:autoSpaceDE w:val="0"/>
                    <w:autoSpaceDN w:val="0"/>
                    <w:adjustRightInd w:val="0"/>
                    <w:rPr>
                      <w:rFonts w:eastAsiaTheme="minorHAnsi" w:cstheme="minorHAnsi"/>
                      <w:color w:val="000000"/>
                      <w:sz w:val="20"/>
                      <w:szCs w:val="20"/>
                    </w:rPr>
                  </w:pPr>
                </w:p>
              </w:tc>
            </w:tr>
            <w:tr w:rsidR="00620DA5" w:rsidRPr="00314785" w14:paraId="3AD4D173" w14:textId="77777777" w:rsidTr="005A0CBD">
              <w:trPr>
                <w:trHeight w:val="680"/>
              </w:trPr>
              <w:tc>
                <w:tcPr>
                  <w:tcW w:w="3940" w:type="dxa"/>
                  <w:tcBorders>
                    <w:top w:val="single" w:sz="4" w:space="0" w:color="auto"/>
                    <w:left w:val="single" w:sz="4" w:space="0" w:color="auto"/>
                    <w:bottom w:val="single" w:sz="4" w:space="0" w:color="auto"/>
                    <w:right w:val="single" w:sz="4" w:space="0" w:color="auto"/>
                  </w:tcBorders>
                </w:tcPr>
                <w:p w14:paraId="01BA5387" w14:textId="2D0AE6EE" w:rsidR="00620DA5" w:rsidRPr="00314785" w:rsidRDefault="00620DA5" w:rsidP="00314785">
                  <w:pPr>
                    <w:autoSpaceDE w:val="0"/>
                    <w:autoSpaceDN w:val="0"/>
                    <w:adjustRightInd w:val="0"/>
                    <w:rPr>
                      <w:rFonts w:eastAsiaTheme="minorHAnsi" w:cstheme="minorHAnsi"/>
                      <w:color w:val="000000"/>
                      <w:sz w:val="20"/>
                      <w:szCs w:val="20"/>
                    </w:rPr>
                  </w:pPr>
                  <w:r>
                    <w:rPr>
                      <w:rFonts w:eastAsiaTheme="minorHAnsi" w:cstheme="minorHAnsi"/>
                      <w:color w:val="000000"/>
                      <w:sz w:val="20"/>
                      <w:szCs w:val="20"/>
                    </w:rPr>
                    <w:t xml:space="preserve">PG&amp;E: </w:t>
                  </w:r>
                  <w:r w:rsidRPr="00314785">
                    <w:rPr>
                      <w:rFonts w:eastAsiaTheme="minorHAnsi" w:cstheme="minorHAnsi"/>
                      <w:color w:val="000000"/>
                      <w:sz w:val="20"/>
                      <w:szCs w:val="20"/>
                    </w:rPr>
                    <w:t xml:space="preserve">LT309 – LT317 (Wall-mounted) </w:t>
                  </w:r>
                </w:p>
              </w:tc>
              <w:tc>
                <w:tcPr>
                  <w:tcW w:w="5024" w:type="dxa"/>
                  <w:vMerge w:val="restart"/>
                  <w:tcBorders>
                    <w:top w:val="single" w:sz="4" w:space="0" w:color="auto"/>
                    <w:left w:val="single" w:sz="4" w:space="0" w:color="auto"/>
                    <w:right w:val="single" w:sz="4" w:space="0" w:color="auto"/>
                  </w:tcBorders>
                </w:tcPr>
                <w:p w14:paraId="65A5A630" w14:textId="77777777" w:rsidR="00620DA5" w:rsidRDefault="00620DA5" w:rsidP="00F02198">
                  <w:pPr>
                    <w:pStyle w:val="ListParagraph"/>
                    <w:numPr>
                      <w:ilvl w:val="0"/>
                      <w:numId w:val="13"/>
                    </w:numPr>
                    <w:autoSpaceDE w:val="0"/>
                    <w:autoSpaceDN w:val="0"/>
                    <w:adjustRightInd w:val="0"/>
                    <w:rPr>
                      <w:rFonts w:eastAsiaTheme="minorHAnsi" w:cstheme="minorHAnsi"/>
                      <w:color w:val="000000"/>
                      <w:sz w:val="20"/>
                      <w:szCs w:val="20"/>
                    </w:rPr>
                  </w:pPr>
                  <w:r w:rsidRPr="00AA0A6D">
                    <w:rPr>
                      <w:rFonts w:eastAsiaTheme="minorHAnsi" w:cstheme="minorHAnsi"/>
                      <w:color w:val="000000"/>
                      <w:sz w:val="20"/>
                      <w:szCs w:val="20"/>
                    </w:rPr>
                    <w:t xml:space="preserve">Outdoor Full-Cutoff Wall-Mounted Area Luminaires </w:t>
                  </w:r>
                </w:p>
                <w:p w14:paraId="0407E1E3" w14:textId="77777777" w:rsidR="00620DA5" w:rsidRDefault="00620DA5" w:rsidP="00AA0A6D">
                  <w:pPr>
                    <w:pStyle w:val="ListParagraph"/>
                    <w:numPr>
                      <w:ilvl w:val="0"/>
                      <w:numId w:val="13"/>
                    </w:numPr>
                    <w:autoSpaceDE w:val="0"/>
                    <w:autoSpaceDN w:val="0"/>
                    <w:adjustRightInd w:val="0"/>
                    <w:rPr>
                      <w:rFonts w:eastAsiaTheme="minorHAnsi" w:cstheme="minorHAnsi"/>
                      <w:color w:val="000000"/>
                      <w:sz w:val="20"/>
                      <w:szCs w:val="20"/>
                    </w:rPr>
                  </w:pPr>
                  <w:r w:rsidRPr="00AA0A6D">
                    <w:rPr>
                      <w:rFonts w:eastAsiaTheme="minorHAnsi" w:cstheme="minorHAnsi"/>
                      <w:color w:val="000000"/>
                      <w:sz w:val="20"/>
                      <w:szCs w:val="20"/>
                    </w:rPr>
                    <w:t>Outdoor Non-Cutoff and Semi-Cutoff Wall-Mounted Area Luminaires</w:t>
                  </w:r>
                  <w:r>
                    <w:rPr>
                      <w:rFonts w:eastAsiaTheme="minorHAnsi" w:cstheme="minorHAnsi"/>
                      <w:color w:val="000000"/>
                      <w:sz w:val="20"/>
                      <w:szCs w:val="20"/>
                    </w:rPr>
                    <w:t xml:space="preserve"> </w:t>
                  </w:r>
                </w:p>
                <w:p w14:paraId="21970CDA" w14:textId="13777C5C" w:rsidR="00620DA5" w:rsidRPr="00A27756" w:rsidRDefault="00620DA5" w:rsidP="00A27756">
                  <w:pPr>
                    <w:pStyle w:val="ListParagraph"/>
                    <w:numPr>
                      <w:ilvl w:val="0"/>
                      <w:numId w:val="13"/>
                    </w:numPr>
                    <w:autoSpaceDE w:val="0"/>
                    <w:autoSpaceDN w:val="0"/>
                    <w:adjustRightInd w:val="0"/>
                    <w:rPr>
                      <w:rFonts w:eastAsiaTheme="minorHAnsi" w:cstheme="minorHAnsi"/>
                      <w:color w:val="000000"/>
                      <w:sz w:val="20"/>
                      <w:szCs w:val="20"/>
                    </w:rPr>
                  </w:pPr>
                  <w:r w:rsidRPr="00314785">
                    <w:rPr>
                      <w:rFonts w:eastAsiaTheme="minorHAnsi" w:cstheme="minorHAnsi"/>
                      <w:color w:val="000000"/>
                      <w:sz w:val="20"/>
                      <w:szCs w:val="20"/>
                    </w:rPr>
                    <w:t xml:space="preserve">Retrofit Kits for Outdoor Full-Cutoff Wall-Mounted Area Luminaires </w:t>
                  </w:r>
                </w:p>
              </w:tc>
            </w:tr>
            <w:tr w:rsidR="00620DA5" w:rsidRPr="00314785" w14:paraId="3E6FB1C9" w14:textId="77777777" w:rsidTr="005A0CBD">
              <w:trPr>
                <w:trHeight w:val="680"/>
              </w:trPr>
              <w:tc>
                <w:tcPr>
                  <w:tcW w:w="3940" w:type="dxa"/>
                  <w:tcBorders>
                    <w:top w:val="single" w:sz="4" w:space="0" w:color="auto"/>
                    <w:left w:val="single" w:sz="4" w:space="0" w:color="auto"/>
                    <w:bottom w:val="single" w:sz="4" w:space="0" w:color="auto"/>
                    <w:right w:val="single" w:sz="4" w:space="0" w:color="auto"/>
                  </w:tcBorders>
                </w:tcPr>
                <w:p w14:paraId="46E04894" w14:textId="77777777" w:rsidR="00C60150" w:rsidRDefault="00620DA5" w:rsidP="00C60150">
                  <w:pPr>
                    <w:rPr>
                      <w:rFonts w:cstheme="minorHAnsi"/>
                      <w:sz w:val="20"/>
                      <w:szCs w:val="20"/>
                    </w:rPr>
                  </w:pPr>
                  <w:r w:rsidRPr="00C60150">
                    <w:rPr>
                      <w:rFonts w:eastAsiaTheme="minorHAnsi" w:cstheme="minorHAnsi"/>
                      <w:color w:val="000000"/>
                      <w:sz w:val="20"/>
                      <w:szCs w:val="20"/>
                    </w:rPr>
                    <w:t xml:space="preserve">SDG&amp;E: </w:t>
                  </w:r>
                  <w:r w:rsidR="00C60150" w:rsidRPr="00C60150">
                    <w:rPr>
                      <w:rFonts w:cstheme="minorHAnsi"/>
                      <w:sz w:val="20"/>
                      <w:szCs w:val="20"/>
                    </w:rPr>
                    <w:t>464119-464127</w:t>
                  </w:r>
                  <w:r w:rsidR="00C60150">
                    <w:rPr>
                      <w:rFonts w:cstheme="minorHAnsi"/>
                      <w:sz w:val="20"/>
                      <w:szCs w:val="20"/>
                    </w:rPr>
                    <w:t xml:space="preserve">; 464135; </w:t>
                  </w:r>
                </w:p>
                <w:p w14:paraId="2D763AFC" w14:textId="6FAA4E3C" w:rsidR="00620DA5" w:rsidRDefault="00C60150" w:rsidP="00DD6A98">
                  <w:pPr>
                    <w:rPr>
                      <w:rFonts w:eastAsiaTheme="minorHAnsi" w:cstheme="minorHAnsi"/>
                      <w:color w:val="000000"/>
                      <w:sz w:val="20"/>
                      <w:szCs w:val="20"/>
                    </w:rPr>
                  </w:pPr>
                  <w:r>
                    <w:rPr>
                      <w:rFonts w:cstheme="minorHAnsi"/>
                      <w:sz w:val="20"/>
                      <w:szCs w:val="20"/>
                    </w:rPr>
                    <w:t xml:space="preserve">464198-464206; </w:t>
                  </w:r>
                </w:p>
              </w:tc>
              <w:tc>
                <w:tcPr>
                  <w:tcW w:w="5024" w:type="dxa"/>
                  <w:vMerge/>
                  <w:tcBorders>
                    <w:left w:val="single" w:sz="4" w:space="0" w:color="auto"/>
                    <w:bottom w:val="single" w:sz="4" w:space="0" w:color="auto"/>
                    <w:right w:val="single" w:sz="4" w:space="0" w:color="auto"/>
                  </w:tcBorders>
                </w:tcPr>
                <w:p w14:paraId="2BC1A1FA" w14:textId="59CCAC66" w:rsidR="00620DA5" w:rsidRPr="00AA0A6D" w:rsidRDefault="00620DA5" w:rsidP="00F02198">
                  <w:pPr>
                    <w:pStyle w:val="ListParagraph"/>
                    <w:numPr>
                      <w:ilvl w:val="0"/>
                      <w:numId w:val="13"/>
                    </w:numPr>
                    <w:autoSpaceDE w:val="0"/>
                    <w:autoSpaceDN w:val="0"/>
                    <w:adjustRightInd w:val="0"/>
                    <w:rPr>
                      <w:rFonts w:eastAsiaTheme="minorHAnsi" w:cstheme="minorHAnsi"/>
                      <w:color w:val="000000"/>
                      <w:sz w:val="20"/>
                      <w:szCs w:val="20"/>
                    </w:rPr>
                  </w:pPr>
                </w:p>
              </w:tc>
            </w:tr>
            <w:tr w:rsidR="00620DA5" w:rsidRPr="00314785" w14:paraId="764531FF" w14:textId="77777777" w:rsidTr="005A0CBD">
              <w:trPr>
                <w:trHeight w:val="326"/>
              </w:trPr>
              <w:tc>
                <w:tcPr>
                  <w:tcW w:w="3940" w:type="dxa"/>
                  <w:tcBorders>
                    <w:top w:val="single" w:sz="4" w:space="0" w:color="auto"/>
                    <w:left w:val="single" w:sz="4" w:space="0" w:color="auto"/>
                    <w:bottom w:val="single" w:sz="4" w:space="0" w:color="auto"/>
                    <w:right w:val="single" w:sz="4" w:space="0" w:color="auto"/>
                  </w:tcBorders>
                </w:tcPr>
                <w:p w14:paraId="117402D8" w14:textId="77777777" w:rsidR="00620DA5" w:rsidRPr="00314785" w:rsidRDefault="00620DA5" w:rsidP="00314785">
                  <w:pPr>
                    <w:autoSpaceDE w:val="0"/>
                    <w:autoSpaceDN w:val="0"/>
                    <w:adjustRightInd w:val="0"/>
                    <w:rPr>
                      <w:rFonts w:eastAsiaTheme="minorHAnsi" w:cstheme="minorHAnsi"/>
                      <w:color w:val="000000"/>
                      <w:sz w:val="20"/>
                      <w:szCs w:val="20"/>
                    </w:rPr>
                  </w:pPr>
                  <w:r w:rsidRPr="00314785">
                    <w:rPr>
                      <w:rFonts w:eastAsiaTheme="minorHAnsi" w:cstheme="minorHAnsi"/>
                      <w:color w:val="000000"/>
                      <w:sz w:val="20"/>
                      <w:szCs w:val="20"/>
                    </w:rPr>
                    <w:t xml:space="preserve">LT318– LT324 (Canopy) </w:t>
                  </w:r>
                </w:p>
              </w:tc>
              <w:tc>
                <w:tcPr>
                  <w:tcW w:w="5024" w:type="dxa"/>
                  <w:vMerge w:val="restart"/>
                  <w:tcBorders>
                    <w:top w:val="single" w:sz="4" w:space="0" w:color="auto"/>
                    <w:left w:val="single" w:sz="4" w:space="0" w:color="auto"/>
                    <w:right w:val="single" w:sz="4" w:space="0" w:color="auto"/>
                  </w:tcBorders>
                </w:tcPr>
                <w:p w14:paraId="048E7E9B" w14:textId="3945A3BD" w:rsidR="00620DA5" w:rsidRPr="00AA0A6D" w:rsidRDefault="00620DA5" w:rsidP="00AA0A6D">
                  <w:pPr>
                    <w:pStyle w:val="ListParagraph"/>
                    <w:numPr>
                      <w:ilvl w:val="0"/>
                      <w:numId w:val="13"/>
                    </w:numPr>
                    <w:autoSpaceDE w:val="0"/>
                    <w:autoSpaceDN w:val="0"/>
                    <w:adjustRightInd w:val="0"/>
                    <w:rPr>
                      <w:rFonts w:eastAsiaTheme="minorHAnsi" w:cstheme="minorHAnsi"/>
                      <w:color w:val="000000"/>
                      <w:sz w:val="20"/>
                      <w:szCs w:val="20"/>
                    </w:rPr>
                  </w:pPr>
                  <w:r w:rsidRPr="00AA0A6D">
                    <w:rPr>
                      <w:rFonts w:eastAsiaTheme="minorHAnsi" w:cstheme="minorHAnsi"/>
                      <w:color w:val="000000"/>
                      <w:sz w:val="20"/>
                      <w:szCs w:val="20"/>
                    </w:rPr>
                    <w:t xml:space="preserve">Fuel Pump Canopy Luminaires </w:t>
                  </w:r>
                </w:p>
                <w:p w14:paraId="699BA94B" w14:textId="050D43C9" w:rsidR="00620DA5" w:rsidRPr="00AA0A6D" w:rsidRDefault="00620DA5" w:rsidP="00AA0A6D">
                  <w:pPr>
                    <w:pStyle w:val="ListParagraph"/>
                    <w:numPr>
                      <w:ilvl w:val="0"/>
                      <w:numId w:val="13"/>
                    </w:numPr>
                    <w:autoSpaceDE w:val="0"/>
                    <w:autoSpaceDN w:val="0"/>
                    <w:adjustRightInd w:val="0"/>
                    <w:rPr>
                      <w:rFonts w:eastAsiaTheme="minorHAnsi" w:cstheme="minorHAnsi"/>
                      <w:color w:val="000000"/>
                      <w:sz w:val="20"/>
                      <w:szCs w:val="20"/>
                    </w:rPr>
                  </w:pPr>
                  <w:r w:rsidRPr="00AA0A6D">
                    <w:rPr>
                      <w:rFonts w:eastAsiaTheme="minorHAnsi" w:cstheme="minorHAnsi"/>
                      <w:color w:val="000000"/>
                      <w:sz w:val="20"/>
                      <w:szCs w:val="20"/>
                    </w:rPr>
                    <w:t xml:space="preserve">Retrofit Kits for Fuel Pump Canopy Luminaires </w:t>
                  </w:r>
                </w:p>
                <w:p w14:paraId="13BA89CD" w14:textId="61B5E6BC" w:rsidR="00620DA5" w:rsidRPr="00314785" w:rsidRDefault="00620DA5" w:rsidP="003E1A2C">
                  <w:pPr>
                    <w:pStyle w:val="ListParagraph"/>
                    <w:autoSpaceDE w:val="0"/>
                    <w:autoSpaceDN w:val="0"/>
                    <w:adjustRightInd w:val="0"/>
                    <w:rPr>
                      <w:rFonts w:eastAsiaTheme="minorHAnsi" w:cstheme="minorHAnsi"/>
                      <w:color w:val="000000"/>
                      <w:sz w:val="20"/>
                      <w:szCs w:val="20"/>
                    </w:rPr>
                  </w:pPr>
                </w:p>
              </w:tc>
            </w:tr>
            <w:tr w:rsidR="00620DA5" w:rsidRPr="00314785" w14:paraId="47BEC5BD" w14:textId="77777777" w:rsidTr="005A0CBD">
              <w:trPr>
                <w:trHeight w:val="326"/>
              </w:trPr>
              <w:tc>
                <w:tcPr>
                  <w:tcW w:w="3940" w:type="dxa"/>
                  <w:tcBorders>
                    <w:top w:val="single" w:sz="4" w:space="0" w:color="auto"/>
                    <w:left w:val="single" w:sz="4" w:space="0" w:color="auto"/>
                    <w:bottom w:val="single" w:sz="4" w:space="0" w:color="auto"/>
                    <w:right w:val="single" w:sz="4" w:space="0" w:color="auto"/>
                  </w:tcBorders>
                </w:tcPr>
                <w:p w14:paraId="3A6739A3" w14:textId="77777777" w:rsidR="008358DA" w:rsidRDefault="00620DA5" w:rsidP="008358DA">
                  <w:pPr>
                    <w:rPr>
                      <w:rFonts w:cstheme="minorHAnsi"/>
                      <w:sz w:val="20"/>
                      <w:szCs w:val="20"/>
                    </w:rPr>
                  </w:pPr>
                  <w:r w:rsidRPr="008358DA">
                    <w:rPr>
                      <w:rFonts w:eastAsiaTheme="minorHAnsi" w:cstheme="minorHAnsi"/>
                      <w:color w:val="000000"/>
                      <w:sz w:val="20"/>
                      <w:szCs w:val="20"/>
                    </w:rPr>
                    <w:t xml:space="preserve">SDG&amp;E: </w:t>
                  </w:r>
                  <w:r w:rsidR="008358DA" w:rsidRPr="008358DA">
                    <w:rPr>
                      <w:rFonts w:cstheme="minorHAnsi"/>
                      <w:sz w:val="20"/>
                      <w:szCs w:val="20"/>
                    </w:rPr>
                    <w:t>464128-464134</w:t>
                  </w:r>
                  <w:r w:rsidR="008358DA">
                    <w:rPr>
                      <w:rFonts w:cstheme="minorHAnsi"/>
                      <w:sz w:val="20"/>
                      <w:szCs w:val="20"/>
                    </w:rPr>
                    <w:t xml:space="preserve">; 464136; </w:t>
                  </w:r>
                </w:p>
                <w:p w14:paraId="22BECB2F" w14:textId="16B55BEB" w:rsidR="008358DA" w:rsidRDefault="008358DA" w:rsidP="008358DA">
                  <w:pPr>
                    <w:rPr>
                      <w:rFonts w:cstheme="minorHAnsi"/>
                      <w:sz w:val="20"/>
                      <w:szCs w:val="20"/>
                    </w:rPr>
                  </w:pPr>
                  <w:r>
                    <w:rPr>
                      <w:rFonts w:cstheme="minorHAnsi"/>
                      <w:sz w:val="20"/>
                      <w:szCs w:val="20"/>
                    </w:rPr>
                    <w:t>464207-464213;</w:t>
                  </w:r>
                </w:p>
                <w:p w14:paraId="4ACAF8AB" w14:textId="50A005E2" w:rsidR="00620DA5" w:rsidRPr="00314785" w:rsidRDefault="00620DA5" w:rsidP="00314785">
                  <w:pPr>
                    <w:autoSpaceDE w:val="0"/>
                    <w:autoSpaceDN w:val="0"/>
                    <w:adjustRightInd w:val="0"/>
                    <w:rPr>
                      <w:rFonts w:eastAsiaTheme="minorHAnsi" w:cstheme="minorHAnsi"/>
                      <w:color w:val="000000"/>
                      <w:sz w:val="20"/>
                      <w:szCs w:val="20"/>
                    </w:rPr>
                  </w:pPr>
                </w:p>
              </w:tc>
              <w:tc>
                <w:tcPr>
                  <w:tcW w:w="5024" w:type="dxa"/>
                  <w:vMerge/>
                  <w:tcBorders>
                    <w:left w:val="single" w:sz="4" w:space="0" w:color="auto"/>
                    <w:bottom w:val="single" w:sz="4" w:space="0" w:color="auto"/>
                    <w:right w:val="single" w:sz="4" w:space="0" w:color="auto"/>
                  </w:tcBorders>
                </w:tcPr>
                <w:p w14:paraId="67B28C57" w14:textId="477E6485" w:rsidR="00620DA5" w:rsidRPr="00AA0A6D" w:rsidRDefault="00620DA5" w:rsidP="00AA0A6D">
                  <w:pPr>
                    <w:pStyle w:val="ListParagraph"/>
                    <w:numPr>
                      <w:ilvl w:val="0"/>
                      <w:numId w:val="13"/>
                    </w:numPr>
                    <w:autoSpaceDE w:val="0"/>
                    <w:autoSpaceDN w:val="0"/>
                    <w:adjustRightInd w:val="0"/>
                    <w:rPr>
                      <w:rFonts w:eastAsiaTheme="minorHAnsi" w:cstheme="minorHAnsi"/>
                      <w:color w:val="000000"/>
                      <w:sz w:val="20"/>
                      <w:szCs w:val="20"/>
                    </w:rPr>
                  </w:pPr>
                </w:p>
              </w:tc>
            </w:tr>
          </w:tbl>
          <w:p w14:paraId="2AEA2D66" w14:textId="77777777" w:rsidR="001E36FF" w:rsidRDefault="001E36FF" w:rsidP="00314785">
            <w:pPr>
              <w:pStyle w:val="Default"/>
              <w:spacing w:after="47"/>
              <w:rPr>
                <w:rFonts w:ascii="Times New Roman" w:hAnsi="Times New Roman" w:cs="Times New Roman"/>
                <w:sz w:val="23"/>
                <w:szCs w:val="23"/>
              </w:rPr>
            </w:pPr>
          </w:p>
          <w:p w14:paraId="2CCD9038" w14:textId="25FDCEF6" w:rsidR="00314785" w:rsidRDefault="002A43EE" w:rsidP="00314785">
            <w:pPr>
              <w:pStyle w:val="Default"/>
              <w:spacing w:after="47"/>
              <w:rPr>
                <w:rFonts w:ascii="Times New Roman" w:hAnsi="Times New Roman" w:cs="Times New Roman"/>
                <w:sz w:val="23"/>
                <w:szCs w:val="23"/>
              </w:rPr>
            </w:pPr>
            <w:r>
              <w:rPr>
                <w:rFonts w:ascii="Times New Roman" w:hAnsi="Times New Roman" w:cs="Times New Roman"/>
                <w:sz w:val="23"/>
                <w:szCs w:val="23"/>
              </w:rPr>
              <w:t xml:space="preserve">*All Outdoor Street and Area </w:t>
            </w:r>
            <w:r w:rsidR="00314785">
              <w:rPr>
                <w:rFonts w:ascii="Times New Roman" w:hAnsi="Times New Roman" w:cs="Times New Roman"/>
                <w:sz w:val="23"/>
                <w:szCs w:val="23"/>
              </w:rPr>
              <w:t xml:space="preserve">Luminaires </w:t>
            </w:r>
            <w:r>
              <w:rPr>
                <w:rFonts w:ascii="Times New Roman" w:hAnsi="Times New Roman" w:cs="Times New Roman"/>
                <w:sz w:val="23"/>
                <w:szCs w:val="23"/>
              </w:rPr>
              <w:t xml:space="preserve">types listed above </w:t>
            </w:r>
            <w:r w:rsidR="00314785">
              <w:rPr>
                <w:rFonts w:ascii="Times New Roman" w:hAnsi="Times New Roman" w:cs="Times New Roman"/>
                <w:sz w:val="23"/>
                <w:szCs w:val="23"/>
              </w:rPr>
              <w:t xml:space="preserve">must meet a minimum </w:t>
            </w:r>
            <w:r w:rsidR="007653A5">
              <w:rPr>
                <w:rFonts w:ascii="Times New Roman" w:hAnsi="Times New Roman" w:cs="Times New Roman"/>
                <w:sz w:val="23"/>
                <w:szCs w:val="23"/>
              </w:rPr>
              <w:t>efficacy</w:t>
            </w:r>
            <w:r w:rsidR="00314785">
              <w:rPr>
                <w:rFonts w:ascii="Times New Roman" w:hAnsi="Times New Roman" w:cs="Times New Roman"/>
                <w:sz w:val="23"/>
                <w:szCs w:val="23"/>
              </w:rPr>
              <w:t xml:space="preserve"> in lumens per watt, based on their light output.</w:t>
            </w:r>
          </w:p>
          <w:p w14:paraId="4659C7FD" w14:textId="430E80C4" w:rsidR="00DB71F1" w:rsidRPr="00036409" w:rsidRDefault="00DB71F1" w:rsidP="00713453">
            <w:pPr>
              <w:rPr>
                <w:rFonts w:cstheme="minorHAnsi"/>
                <w:sz w:val="20"/>
                <w:szCs w:val="20"/>
              </w:rPr>
            </w:pPr>
          </w:p>
        </w:tc>
      </w:tr>
      <w:tr w:rsidR="008775D7" w:rsidRPr="008775D7" w14:paraId="4659C801" w14:textId="77777777" w:rsidTr="00E72463">
        <w:trPr>
          <w:cantSplit/>
        </w:trPr>
        <w:tc>
          <w:tcPr>
            <w:tcW w:w="1350" w:type="dxa"/>
          </w:tcPr>
          <w:p w14:paraId="4659C7FF" w14:textId="24AC6329" w:rsidR="008775D7" w:rsidRPr="00241A1F" w:rsidRDefault="006412EA" w:rsidP="00241A1F">
            <w:pPr>
              <w:jc w:val="right"/>
              <w:rPr>
                <w:sz w:val="20"/>
                <w:szCs w:val="20"/>
              </w:rPr>
            </w:pPr>
            <w:r>
              <w:rPr>
                <w:sz w:val="20"/>
                <w:szCs w:val="20"/>
              </w:rPr>
              <w:t>Requirements</w:t>
            </w:r>
          </w:p>
        </w:tc>
        <w:tc>
          <w:tcPr>
            <w:tcW w:w="9540" w:type="dxa"/>
          </w:tcPr>
          <w:tbl>
            <w:tblPr>
              <w:tblW w:w="0" w:type="auto"/>
              <w:tblBorders>
                <w:top w:val="nil"/>
                <w:left w:val="nil"/>
                <w:bottom w:val="nil"/>
                <w:right w:val="nil"/>
              </w:tblBorders>
              <w:tblLook w:val="0000" w:firstRow="0" w:lastRow="0" w:firstColumn="0" w:lastColumn="0" w:noHBand="0" w:noVBand="0"/>
            </w:tblPr>
            <w:tblGrid>
              <w:gridCol w:w="4847"/>
              <w:gridCol w:w="1667"/>
              <w:gridCol w:w="1836"/>
            </w:tblGrid>
            <w:tr w:rsidR="00314785" w:rsidRPr="00314785" w14:paraId="35852978" w14:textId="77777777" w:rsidTr="00314785">
              <w:trPr>
                <w:trHeight w:val="88"/>
              </w:trPr>
              <w:tc>
                <w:tcPr>
                  <w:tcW w:w="4847" w:type="dxa"/>
                  <w:tcBorders>
                    <w:bottom w:val="single" w:sz="4" w:space="0" w:color="auto"/>
                  </w:tcBorders>
                </w:tcPr>
                <w:p w14:paraId="3B615ED1" w14:textId="00F8E5E0" w:rsidR="00314785" w:rsidRDefault="00314785" w:rsidP="00314785">
                  <w:pPr>
                    <w:autoSpaceDE w:val="0"/>
                    <w:autoSpaceDN w:val="0"/>
                    <w:adjustRightInd w:val="0"/>
                    <w:rPr>
                      <w:rFonts w:ascii="Times New Roman" w:eastAsiaTheme="minorHAnsi" w:hAnsi="Times New Roman"/>
                      <w:b/>
                      <w:bCs/>
                      <w:color w:val="000000"/>
                      <w:sz w:val="20"/>
                      <w:szCs w:val="20"/>
                    </w:rPr>
                  </w:pPr>
                  <w:r w:rsidRPr="00314785">
                    <w:rPr>
                      <w:rFonts w:ascii="Times New Roman" w:eastAsiaTheme="minorHAnsi" w:hAnsi="Times New Roman"/>
                      <w:b/>
                      <w:bCs/>
                      <w:color w:val="000000"/>
                      <w:sz w:val="20"/>
                      <w:szCs w:val="20"/>
                    </w:rPr>
                    <w:t xml:space="preserve">Table 3 DLC v 4.2 Premium Efficacy Requirements </w:t>
                  </w:r>
                </w:p>
                <w:p w14:paraId="0D555D8F" w14:textId="77777777" w:rsidR="00314785" w:rsidRDefault="00314785" w:rsidP="00314785">
                  <w:pPr>
                    <w:autoSpaceDE w:val="0"/>
                    <w:autoSpaceDN w:val="0"/>
                    <w:adjustRightInd w:val="0"/>
                    <w:rPr>
                      <w:rFonts w:ascii="Times New Roman" w:eastAsiaTheme="minorHAnsi" w:hAnsi="Times New Roman"/>
                      <w:b/>
                      <w:bCs/>
                      <w:color w:val="000000"/>
                      <w:sz w:val="20"/>
                      <w:szCs w:val="20"/>
                    </w:rPr>
                  </w:pPr>
                </w:p>
                <w:p w14:paraId="1D521459" w14:textId="024E3509"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b/>
                      <w:bCs/>
                      <w:color w:val="000000"/>
                      <w:sz w:val="20"/>
                      <w:szCs w:val="20"/>
                    </w:rPr>
                    <w:t xml:space="preserve">General Application </w:t>
                  </w:r>
                </w:p>
              </w:tc>
              <w:tc>
                <w:tcPr>
                  <w:tcW w:w="1667" w:type="dxa"/>
                  <w:tcBorders>
                    <w:bottom w:val="single" w:sz="4" w:space="0" w:color="auto"/>
                  </w:tcBorders>
                </w:tcPr>
                <w:p w14:paraId="4B82B468" w14:textId="77777777" w:rsidR="00314785" w:rsidRDefault="00314785" w:rsidP="00314785">
                  <w:pPr>
                    <w:autoSpaceDE w:val="0"/>
                    <w:autoSpaceDN w:val="0"/>
                    <w:adjustRightInd w:val="0"/>
                    <w:rPr>
                      <w:rFonts w:ascii="Times New Roman" w:eastAsiaTheme="minorHAnsi" w:hAnsi="Times New Roman"/>
                      <w:b/>
                      <w:bCs/>
                      <w:color w:val="000000"/>
                      <w:sz w:val="20"/>
                      <w:szCs w:val="20"/>
                    </w:rPr>
                  </w:pPr>
                </w:p>
                <w:p w14:paraId="70E35B84" w14:textId="1BA2B190"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b/>
                      <w:bCs/>
                      <w:color w:val="000000"/>
                      <w:sz w:val="20"/>
                      <w:szCs w:val="20"/>
                    </w:rPr>
                    <w:t xml:space="preserve">Light Output Range (lm) </w:t>
                  </w:r>
                </w:p>
              </w:tc>
              <w:tc>
                <w:tcPr>
                  <w:tcW w:w="1836" w:type="dxa"/>
                  <w:tcBorders>
                    <w:bottom w:val="single" w:sz="4" w:space="0" w:color="auto"/>
                  </w:tcBorders>
                </w:tcPr>
                <w:p w14:paraId="71584CFC" w14:textId="77777777" w:rsidR="00314785" w:rsidRDefault="00314785" w:rsidP="00314785">
                  <w:pPr>
                    <w:autoSpaceDE w:val="0"/>
                    <w:autoSpaceDN w:val="0"/>
                    <w:adjustRightInd w:val="0"/>
                    <w:rPr>
                      <w:rFonts w:ascii="Times New Roman" w:eastAsiaTheme="minorHAnsi" w:hAnsi="Times New Roman"/>
                      <w:b/>
                      <w:bCs/>
                      <w:color w:val="000000"/>
                      <w:sz w:val="20"/>
                      <w:szCs w:val="20"/>
                    </w:rPr>
                  </w:pPr>
                </w:p>
                <w:p w14:paraId="5D3AD834" w14:textId="0B37A8ED"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b/>
                      <w:bCs/>
                      <w:color w:val="000000"/>
                      <w:sz w:val="20"/>
                      <w:szCs w:val="20"/>
                    </w:rPr>
                    <w:t xml:space="preserve">Minimum Efficacy (lm/W) </w:t>
                  </w:r>
                </w:p>
              </w:tc>
            </w:tr>
            <w:tr w:rsidR="00314785" w:rsidRPr="00314785" w14:paraId="443F053F" w14:textId="77777777" w:rsidTr="00314785">
              <w:trPr>
                <w:trHeight w:val="90"/>
              </w:trPr>
              <w:tc>
                <w:tcPr>
                  <w:tcW w:w="0" w:type="auto"/>
                  <w:tcBorders>
                    <w:top w:val="single" w:sz="4" w:space="0" w:color="auto"/>
                    <w:left w:val="single" w:sz="4" w:space="0" w:color="auto"/>
                    <w:bottom w:val="single" w:sz="4" w:space="0" w:color="auto"/>
                    <w:right w:val="single" w:sz="4" w:space="0" w:color="auto"/>
                  </w:tcBorders>
                </w:tcPr>
                <w:p w14:paraId="5094AD9F" w14:textId="7777777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Outdoor – Low Output </w:t>
                  </w:r>
                </w:p>
              </w:tc>
              <w:tc>
                <w:tcPr>
                  <w:tcW w:w="0" w:type="auto"/>
                  <w:tcBorders>
                    <w:top w:val="single" w:sz="4" w:space="0" w:color="auto"/>
                    <w:left w:val="single" w:sz="4" w:space="0" w:color="auto"/>
                    <w:bottom w:val="single" w:sz="4" w:space="0" w:color="auto"/>
                    <w:right w:val="single" w:sz="4" w:space="0" w:color="auto"/>
                  </w:tcBorders>
                </w:tcPr>
                <w:p w14:paraId="72D57C1C" w14:textId="7777777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250 – 5,000 </w:t>
                  </w:r>
                </w:p>
              </w:tc>
              <w:tc>
                <w:tcPr>
                  <w:tcW w:w="1836" w:type="dxa"/>
                  <w:tcBorders>
                    <w:top w:val="single" w:sz="4" w:space="0" w:color="auto"/>
                    <w:left w:val="single" w:sz="4" w:space="0" w:color="auto"/>
                    <w:bottom w:val="single" w:sz="4" w:space="0" w:color="auto"/>
                    <w:right w:val="single" w:sz="4" w:space="0" w:color="auto"/>
                  </w:tcBorders>
                </w:tcPr>
                <w:p w14:paraId="030725BA" w14:textId="7777777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110 </w:t>
                  </w:r>
                </w:p>
              </w:tc>
            </w:tr>
            <w:tr w:rsidR="00314785" w:rsidRPr="00314785" w14:paraId="0265E2D6" w14:textId="77777777" w:rsidTr="00314785">
              <w:trPr>
                <w:trHeight w:val="90"/>
              </w:trPr>
              <w:tc>
                <w:tcPr>
                  <w:tcW w:w="0" w:type="auto"/>
                  <w:tcBorders>
                    <w:top w:val="single" w:sz="4" w:space="0" w:color="auto"/>
                    <w:left w:val="single" w:sz="4" w:space="0" w:color="auto"/>
                    <w:bottom w:val="single" w:sz="4" w:space="0" w:color="auto"/>
                    <w:right w:val="single" w:sz="4" w:space="0" w:color="auto"/>
                  </w:tcBorders>
                </w:tcPr>
                <w:p w14:paraId="40B90FF7" w14:textId="7777777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Outdoor – Mid Output </w:t>
                  </w:r>
                </w:p>
              </w:tc>
              <w:tc>
                <w:tcPr>
                  <w:tcW w:w="0" w:type="auto"/>
                  <w:tcBorders>
                    <w:top w:val="single" w:sz="4" w:space="0" w:color="auto"/>
                    <w:left w:val="single" w:sz="4" w:space="0" w:color="auto"/>
                    <w:bottom w:val="single" w:sz="4" w:space="0" w:color="auto"/>
                    <w:right w:val="single" w:sz="4" w:space="0" w:color="auto"/>
                  </w:tcBorders>
                </w:tcPr>
                <w:p w14:paraId="16A64B8D" w14:textId="7777777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5,000 – 10,000 </w:t>
                  </w:r>
                </w:p>
              </w:tc>
              <w:tc>
                <w:tcPr>
                  <w:tcW w:w="1836" w:type="dxa"/>
                  <w:tcBorders>
                    <w:top w:val="single" w:sz="4" w:space="0" w:color="auto"/>
                    <w:left w:val="single" w:sz="4" w:space="0" w:color="auto"/>
                    <w:bottom w:val="single" w:sz="4" w:space="0" w:color="auto"/>
                    <w:right w:val="single" w:sz="4" w:space="0" w:color="auto"/>
                  </w:tcBorders>
                </w:tcPr>
                <w:p w14:paraId="04AD2B61" w14:textId="7777777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115 </w:t>
                  </w:r>
                </w:p>
              </w:tc>
            </w:tr>
            <w:tr w:rsidR="00314785" w:rsidRPr="00314785" w14:paraId="0465B475" w14:textId="77777777" w:rsidTr="00314785">
              <w:trPr>
                <w:trHeight w:val="90"/>
              </w:trPr>
              <w:tc>
                <w:tcPr>
                  <w:tcW w:w="0" w:type="auto"/>
                  <w:tcBorders>
                    <w:top w:val="single" w:sz="4" w:space="0" w:color="auto"/>
                    <w:left w:val="single" w:sz="4" w:space="0" w:color="auto"/>
                    <w:bottom w:val="single" w:sz="4" w:space="0" w:color="auto"/>
                    <w:right w:val="single" w:sz="4" w:space="0" w:color="auto"/>
                  </w:tcBorders>
                </w:tcPr>
                <w:p w14:paraId="19BBE0DE" w14:textId="7777777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Outdoor – High Output </w:t>
                  </w:r>
                </w:p>
              </w:tc>
              <w:tc>
                <w:tcPr>
                  <w:tcW w:w="0" w:type="auto"/>
                  <w:tcBorders>
                    <w:top w:val="single" w:sz="4" w:space="0" w:color="auto"/>
                    <w:left w:val="single" w:sz="4" w:space="0" w:color="auto"/>
                    <w:bottom w:val="single" w:sz="4" w:space="0" w:color="auto"/>
                    <w:right w:val="single" w:sz="4" w:space="0" w:color="auto"/>
                  </w:tcBorders>
                </w:tcPr>
                <w:p w14:paraId="57AE762C" w14:textId="7777777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10,000 – 30,000 </w:t>
                  </w:r>
                </w:p>
              </w:tc>
              <w:tc>
                <w:tcPr>
                  <w:tcW w:w="1836" w:type="dxa"/>
                  <w:tcBorders>
                    <w:top w:val="single" w:sz="4" w:space="0" w:color="auto"/>
                    <w:left w:val="single" w:sz="4" w:space="0" w:color="auto"/>
                    <w:bottom w:val="single" w:sz="4" w:space="0" w:color="auto"/>
                    <w:right w:val="single" w:sz="4" w:space="0" w:color="auto"/>
                  </w:tcBorders>
                </w:tcPr>
                <w:p w14:paraId="5AF85870" w14:textId="7777777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120 </w:t>
                  </w:r>
                </w:p>
              </w:tc>
            </w:tr>
            <w:tr w:rsidR="00314785" w:rsidRPr="00314785" w14:paraId="4A36DD96" w14:textId="77777777" w:rsidTr="00314785">
              <w:trPr>
                <w:trHeight w:val="90"/>
              </w:trPr>
              <w:tc>
                <w:tcPr>
                  <w:tcW w:w="0" w:type="auto"/>
                  <w:tcBorders>
                    <w:top w:val="single" w:sz="4" w:space="0" w:color="auto"/>
                    <w:left w:val="single" w:sz="4" w:space="0" w:color="auto"/>
                    <w:bottom w:val="single" w:sz="4" w:space="0" w:color="auto"/>
                    <w:right w:val="single" w:sz="4" w:space="0" w:color="auto"/>
                  </w:tcBorders>
                </w:tcPr>
                <w:p w14:paraId="4CC891F8" w14:textId="7777777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Outdoor – Very High Output </w:t>
                  </w:r>
                </w:p>
              </w:tc>
              <w:tc>
                <w:tcPr>
                  <w:tcW w:w="0" w:type="auto"/>
                  <w:tcBorders>
                    <w:top w:val="single" w:sz="4" w:space="0" w:color="auto"/>
                    <w:left w:val="single" w:sz="4" w:space="0" w:color="auto"/>
                    <w:bottom w:val="single" w:sz="4" w:space="0" w:color="auto"/>
                    <w:right w:val="single" w:sz="4" w:space="0" w:color="auto"/>
                  </w:tcBorders>
                </w:tcPr>
                <w:p w14:paraId="4594AA0A" w14:textId="7777777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≥30,000 </w:t>
                  </w:r>
                </w:p>
              </w:tc>
              <w:tc>
                <w:tcPr>
                  <w:tcW w:w="1836" w:type="dxa"/>
                  <w:tcBorders>
                    <w:top w:val="single" w:sz="4" w:space="0" w:color="auto"/>
                    <w:left w:val="single" w:sz="4" w:space="0" w:color="auto"/>
                    <w:bottom w:val="single" w:sz="4" w:space="0" w:color="auto"/>
                    <w:right w:val="single" w:sz="4" w:space="0" w:color="auto"/>
                  </w:tcBorders>
                </w:tcPr>
                <w:p w14:paraId="734C1E64" w14:textId="7A99FFD7" w:rsidR="00314785" w:rsidRPr="00314785" w:rsidRDefault="00314785" w:rsidP="00314785">
                  <w:pPr>
                    <w:autoSpaceDE w:val="0"/>
                    <w:autoSpaceDN w:val="0"/>
                    <w:adjustRightInd w:val="0"/>
                    <w:rPr>
                      <w:rFonts w:ascii="Times New Roman" w:eastAsiaTheme="minorHAnsi" w:hAnsi="Times New Roman"/>
                      <w:color w:val="000000"/>
                      <w:sz w:val="20"/>
                      <w:szCs w:val="20"/>
                    </w:rPr>
                  </w:pPr>
                  <w:r w:rsidRPr="00314785">
                    <w:rPr>
                      <w:rFonts w:ascii="Times New Roman" w:eastAsiaTheme="minorHAnsi" w:hAnsi="Times New Roman"/>
                      <w:color w:val="000000"/>
                      <w:sz w:val="20"/>
                      <w:szCs w:val="20"/>
                    </w:rPr>
                    <w:t xml:space="preserve">120 </w:t>
                  </w:r>
                </w:p>
              </w:tc>
            </w:tr>
          </w:tbl>
          <w:p w14:paraId="1E5B2B3A" w14:textId="084EC712" w:rsidR="008775D7" w:rsidRDefault="008775D7" w:rsidP="00713453">
            <w:pPr>
              <w:rPr>
                <w:rFonts w:cstheme="minorHAnsi"/>
                <w:sz w:val="20"/>
                <w:szCs w:val="20"/>
              </w:rPr>
            </w:pPr>
          </w:p>
          <w:p w14:paraId="446E36F9" w14:textId="77777777" w:rsidR="00DA7746" w:rsidRDefault="00DA7746" w:rsidP="00F02198">
            <w:pPr>
              <w:pStyle w:val="Default"/>
              <w:numPr>
                <w:ilvl w:val="0"/>
                <w:numId w:val="13"/>
              </w:numPr>
              <w:spacing w:after="47"/>
              <w:rPr>
                <w:rFonts w:asciiTheme="minorHAnsi" w:hAnsiTheme="minorHAnsi" w:cstheme="minorHAnsi"/>
                <w:sz w:val="20"/>
                <w:szCs w:val="20"/>
              </w:rPr>
            </w:pPr>
            <w:r w:rsidRPr="00DA7746">
              <w:rPr>
                <w:rFonts w:asciiTheme="minorHAnsi" w:hAnsiTheme="minorHAnsi" w:cstheme="minorHAnsi"/>
                <w:sz w:val="20"/>
                <w:szCs w:val="20"/>
              </w:rPr>
              <w:t xml:space="preserve"> Luminaire/enclosure type must be certified by NEMA/IEC as wet location for exterior parking, roadway, area, or wall-mounted luminaires and damp (or wet) location for parking garage luminaires. </w:t>
            </w:r>
          </w:p>
          <w:p w14:paraId="0B50D207" w14:textId="345F4BC6" w:rsidR="00DA7746" w:rsidRDefault="00DA7746" w:rsidP="00F02198">
            <w:pPr>
              <w:pStyle w:val="Default"/>
              <w:numPr>
                <w:ilvl w:val="0"/>
                <w:numId w:val="13"/>
              </w:numPr>
              <w:spacing w:after="47"/>
              <w:rPr>
                <w:rFonts w:asciiTheme="minorHAnsi" w:hAnsiTheme="minorHAnsi" w:cstheme="minorHAnsi"/>
                <w:sz w:val="20"/>
                <w:szCs w:val="20"/>
              </w:rPr>
            </w:pPr>
            <w:r w:rsidRPr="00DA7746">
              <w:rPr>
                <w:rFonts w:asciiTheme="minorHAnsi" w:hAnsiTheme="minorHAnsi" w:cstheme="minorHAnsi"/>
                <w:sz w:val="20"/>
                <w:szCs w:val="20"/>
              </w:rPr>
              <w:t xml:space="preserve">Power supply shall have a minimum operating temperature </w:t>
            </w:r>
            <w:r w:rsidR="002A43EE">
              <w:rPr>
                <w:rFonts w:asciiTheme="minorHAnsi" w:hAnsiTheme="minorHAnsi" w:cstheme="minorHAnsi"/>
                <w:sz w:val="20"/>
                <w:szCs w:val="20"/>
              </w:rPr>
              <w:t xml:space="preserve">rating </w:t>
            </w:r>
            <w:r w:rsidRPr="00DA7746">
              <w:rPr>
                <w:rFonts w:asciiTheme="minorHAnsi" w:hAnsiTheme="minorHAnsi" w:cstheme="minorHAnsi"/>
                <w:sz w:val="20"/>
                <w:szCs w:val="20"/>
              </w:rPr>
              <w:t xml:space="preserve">of –20°C or below </w:t>
            </w:r>
            <w:r w:rsidR="002A43EE">
              <w:rPr>
                <w:rFonts w:asciiTheme="minorHAnsi" w:hAnsiTheme="minorHAnsi" w:cstheme="minorHAnsi"/>
                <w:sz w:val="20"/>
                <w:szCs w:val="20"/>
              </w:rPr>
              <w:t xml:space="preserve">and </w:t>
            </w:r>
            <w:r w:rsidRPr="00DA7746">
              <w:rPr>
                <w:rFonts w:asciiTheme="minorHAnsi" w:hAnsiTheme="minorHAnsi" w:cstheme="minorHAnsi"/>
                <w:sz w:val="20"/>
                <w:szCs w:val="20"/>
              </w:rPr>
              <w:t xml:space="preserve">when used in luminaires intended for outdoor applications. </w:t>
            </w:r>
          </w:p>
          <w:p w14:paraId="39EA149B" w14:textId="77777777" w:rsidR="00DA7746" w:rsidRDefault="00DA7746" w:rsidP="00F02198">
            <w:pPr>
              <w:pStyle w:val="Default"/>
              <w:numPr>
                <w:ilvl w:val="0"/>
                <w:numId w:val="13"/>
              </w:numPr>
              <w:spacing w:after="47"/>
              <w:rPr>
                <w:rFonts w:asciiTheme="minorHAnsi" w:hAnsiTheme="minorHAnsi" w:cstheme="minorHAnsi"/>
                <w:sz w:val="20"/>
                <w:szCs w:val="20"/>
              </w:rPr>
            </w:pPr>
            <w:r w:rsidRPr="00DA7746">
              <w:rPr>
                <w:rFonts w:asciiTheme="minorHAnsi" w:hAnsiTheme="minorHAnsi" w:cstheme="minorHAnsi"/>
                <w:sz w:val="20"/>
                <w:szCs w:val="20"/>
              </w:rPr>
              <w:t xml:space="preserve">Not to exceed the power supply manufacturer’s maximum recommended case temperature or TMP when measured during in-situ operation. </w:t>
            </w:r>
            <w:r w:rsidRPr="00DA7746">
              <w:rPr>
                <w:rFonts w:asciiTheme="minorHAnsi" w:hAnsiTheme="minorHAnsi" w:cstheme="minorHAnsi"/>
                <w:b/>
                <w:bCs/>
                <w:sz w:val="20"/>
                <w:szCs w:val="20"/>
              </w:rPr>
              <w:t xml:space="preserve">Note: </w:t>
            </w:r>
            <w:r w:rsidRPr="00DA7746">
              <w:rPr>
                <w:rFonts w:asciiTheme="minorHAnsi" w:hAnsiTheme="minorHAnsi" w:cstheme="minorHAnsi"/>
                <w:sz w:val="20"/>
                <w:szCs w:val="20"/>
              </w:rPr>
              <w:t xml:space="preserve">This performance characteristic is separate and distinct from thermal requirements established by UL, which governs safety rather than longevity of the power supply. </w:t>
            </w:r>
          </w:p>
          <w:p w14:paraId="2CA915EF" w14:textId="77777777" w:rsidR="00DA7746" w:rsidRDefault="00DA7746" w:rsidP="00F02198">
            <w:pPr>
              <w:pStyle w:val="Default"/>
              <w:numPr>
                <w:ilvl w:val="0"/>
                <w:numId w:val="13"/>
              </w:numPr>
              <w:spacing w:after="47"/>
              <w:rPr>
                <w:rFonts w:asciiTheme="minorHAnsi" w:hAnsiTheme="minorHAnsi" w:cstheme="minorHAnsi"/>
                <w:sz w:val="20"/>
                <w:szCs w:val="20"/>
              </w:rPr>
            </w:pPr>
            <w:r w:rsidRPr="00DA7746">
              <w:rPr>
                <w:rFonts w:asciiTheme="minorHAnsi" w:hAnsiTheme="minorHAnsi" w:cstheme="minorHAnsi"/>
                <w:sz w:val="20"/>
                <w:szCs w:val="20"/>
              </w:rPr>
              <w:t xml:space="preserve"> A product cut sheet and installation instructions must be provided. </w:t>
            </w:r>
          </w:p>
          <w:p w14:paraId="49E67707" w14:textId="22D98976" w:rsidR="00DA7746" w:rsidRPr="005C25C1" w:rsidRDefault="00DA7746" w:rsidP="00F02198">
            <w:pPr>
              <w:pStyle w:val="Default"/>
              <w:numPr>
                <w:ilvl w:val="0"/>
                <w:numId w:val="13"/>
              </w:numPr>
              <w:spacing w:after="47"/>
              <w:rPr>
                <w:rFonts w:asciiTheme="minorHAnsi" w:hAnsiTheme="minorHAnsi" w:cstheme="minorHAnsi"/>
                <w:sz w:val="20"/>
                <w:szCs w:val="20"/>
              </w:rPr>
            </w:pPr>
            <w:r w:rsidRPr="005C25C1">
              <w:rPr>
                <w:rFonts w:asciiTheme="minorHAnsi" w:hAnsiTheme="minorHAnsi" w:cstheme="minorHAnsi"/>
                <w:sz w:val="20"/>
                <w:szCs w:val="20"/>
              </w:rPr>
              <w:t xml:space="preserve">Public Utilities Code Section 384.5 requires SDG&amp;E to pay to the customer any “rebate or incentive through ratepayer-funded programs intended to increase energy efficiency.” In compliance with the statute SDG&amp;E </w:t>
            </w:r>
            <w:r w:rsidR="005C25C1">
              <w:rPr>
                <w:rFonts w:asciiTheme="minorHAnsi" w:hAnsiTheme="minorHAnsi" w:cstheme="minorHAnsi"/>
                <w:sz w:val="20"/>
                <w:szCs w:val="20"/>
              </w:rPr>
              <w:t xml:space="preserve">to offer rebates for </w:t>
            </w:r>
            <w:r w:rsidRPr="005C25C1">
              <w:rPr>
                <w:rFonts w:asciiTheme="minorHAnsi" w:hAnsiTheme="minorHAnsi" w:cstheme="minorHAnsi"/>
                <w:sz w:val="20"/>
                <w:szCs w:val="20"/>
              </w:rPr>
              <w:t>Rate Schedule LS-1 to be applicable to IOU-owned streetlights</w:t>
            </w:r>
            <w:r w:rsidR="005C25C1">
              <w:rPr>
                <w:rFonts w:asciiTheme="minorHAnsi" w:hAnsiTheme="minorHAnsi" w:cstheme="minorHAnsi"/>
                <w:sz w:val="20"/>
                <w:szCs w:val="20"/>
              </w:rPr>
              <w:t xml:space="preserve"> pursuant to AB719</w:t>
            </w:r>
            <w:r w:rsidRPr="005C25C1">
              <w:rPr>
                <w:rFonts w:asciiTheme="minorHAnsi" w:hAnsiTheme="minorHAnsi" w:cstheme="minorHAnsi"/>
                <w:sz w:val="20"/>
                <w:szCs w:val="20"/>
              </w:rPr>
              <w:t xml:space="preserve">. </w:t>
            </w:r>
          </w:p>
          <w:p w14:paraId="29712A00" w14:textId="77777777" w:rsidR="00DA7746" w:rsidRPr="00DA7746" w:rsidRDefault="00DA7746" w:rsidP="00DA7746">
            <w:pPr>
              <w:autoSpaceDE w:val="0"/>
              <w:autoSpaceDN w:val="0"/>
              <w:adjustRightInd w:val="0"/>
              <w:rPr>
                <w:rFonts w:eastAsiaTheme="minorHAnsi" w:cstheme="minorHAnsi"/>
                <w:color w:val="000000"/>
                <w:sz w:val="20"/>
                <w:szCs w:val="20"/>
              </w:rPr>
            </w:pPr>
            <w:r w:rsidRPr="00DA7746">
              <w:rPr>
                <w:rFonts w:eastAsiaTheme="minorHAnsi" w:cstheme="minorHAnsi"/>
                <w:b/>
                <w:bCs/>
                <w:i/>
                <w:iCs/>
                <w:color w:val="000000"/>
                <w:sz w:val="20"/>
                <w:szCs w:val="20"/>
              </w:rPr>
              <w:t xml:space="preserve">Terms and Conditions </w:t>
            </w:r>
          </w:p>
          <w:p w14:paraId="75650F66" w14:textId="682711E7" w:rsidR="00DA7746" w:rsidRPr="00DA7746" w:rsidRDefault="00DA7746" w:rsidP="00DA7746">
            <w:pPr>
              <w:autoSpaceDE w:val="0"/>
              <w:autoSpaceDN w:val="0"/>
              <w:adjustRightInd w:val="0"/>
              <w:rPr>
                <w:rFonts w:eastAsiaTheme="minorHAnsi" w:cstheme="minorHAnsi"/>
                <w:color w:val="000000"/>
                <w:sz w:val="20"/>
                <w:szCs w:val="20"/>
              </w:rPr>
            </w:pPr>
            <w:r w:rsidRPr="00DA7746">
              <w:rPr>
                <w:rFonts w:eastAsiaTheme="minorHAnsi" w:cstheme="minorHAnsi"/>
                <w:color w:val="000000"/>
                <w:sz w:val="20"/>
                <w:szCs w:val="20"/>
              </w:rPr>
              <w:t xml:space="preserve">The customer must be a </w:t>
            </w:r>
            <w:r>
              <w:rPr>
                <w:rFonts w:eastAsiaTheme="minorHAnsi" w:cstheme="minorHAnsi"/>
                <w:color w:val="000000"/>
                <w:sz w:val="20"/>
                <w:szCs w:val="20"/>
              </w:rPr>
              <w:t>SDG&amp;</w:t>
            </w:r>
            <w:r w:rsidRPr="00DA7746">
              <w:rPr>
                <w:rFonts w:eastAsiaTheme="minorHAnsi" w:cstheme="minorHAnsi"/>
                <w:color w:val="000000"/>
                <w:sz w:val="20"/>
                <w:szCs w:val="20"/>
              </w:rPr>
              <w:t xml:space="preserve">E electrical customer served under a streetlight or commercial/industrial rate schedule. </w:t>
            </w:r>
          </w:p>
          <w:p w14:paraId="410CAE3F" w14:textId="77777777" w:rsidR="00DA7746" w:rsidRPr="00DA7746" w:rsidRDefault="00DA7746" w:rsidP="00DA7746">
            <w:pPr>
              <w:autoSpaceDE w:val="0"/>
              <w:autoSpaceDN w:val="0"/>
              <w:adjustRightInd w:val="0"/>
              <w:rPr>
                <w:rFonts w:eastAsiaTheme="minorHAnsi" w:cstheme="minorHAnsi"/>
                <w:color w:val="000000"/>
                <w:sz w:val="20"/>
                <w:szCs w:val="20"/>
              </w:rPr>
            </w:pPr>
            <w:r w:rsidRPr="00DA7746">
              <w:rPr>
                <w:rFonts w:eastAsiaTheme="minorHAnsi" w:cstheme="minorHAnsi"/>
                <w:b/>
                <w:bCs/>
                <w:i/>
                <w:iCs/>
                <w:color w:val="000000"/>
                <w:sz w:val="20"/>
                <w:szCs w:val="20"/>
              </w:rPr>
              <w:t xml:space="preserve">Market Applicability </w:t>
            </w:r>
          </w:p>
          <w:p w14:paraId="4659C800" w14:textId="2F314740" w:rsidR="00314785" w:rsidRPr="00036409" w:rsidRDefault="00DA7746" w:rsidP="00713453">
            <w:pPr>
              <w:rPr>
                <w:rFonts w:cstheme="minorHAnsi"/>
                <w:sz w:val="20"/>
                <w:szCs w:val="20"/>
              </w:rPr>
            </w:pPr>
            <w:r w:rsidRPr="00DA7746">
              <w:rPr>
                <w:rFonts w:eastAsiaTheme="minorHAnsi" w:cstheme="minorHAnsi"/>
                <w:color w:val="000000"/>
                <w:sz w:val="20"/>
                <w:szCs w:val="20"/>
              </w:rPr>
              <w:t>This measure applies to the Customer-Owned Street and Highway Lighting, Outdoor Area Lighting Service, and the commercial/industrial rate schedules. This program has both Downstream and Direct Install delivery types.</w:t>
            </w:r>
          </w:p>
        </w:tc>
      </w:tr>
      <w:tr w:rsidR="006412EA" w:rsidRPr="008775D7" w14:paraId="2698008C" w14:textId="77777777" w:rsidTr="00E72463">
        <w:trPr>
          <w:cantSplit/>
        </w:trPr>
        <w:tc>
          <w:tcPr>
            <w:tcW w:w="1350" w:type="dxa"/>
          </w:tcPr>
          <w:p w14:paraId="2318F345" w14:textId="4BF40250" w:rsidR="006412EA" w:rsidRPr="00241A1F" w:rsidRDefault="006412EA" w:rsidP="006412EA">
            <w:pPr>
              <w:jc w:val="right"/>
              <w:rPr>
                <w:sz w:val="20"/>
                <w:szCs w:val="20"/>
              </w:rPr>
            </w:pPr>
            <w:r w:rsidRPr="00241A1F">
              <w:rPr>
                <w:sz w:val="20"/>
                <w:szCs w:val="20"/>
              </w:rPr>
              <w:t>Measures</w:t>
            </w:r>
          </w:p>
        </w:tc>
        <w:tc>
          <w:tcPr>
            <w:tcW w:w="9540" w:type="dxa"/>
          </w:tcPr>
          <w:p w14:paraId="0F395C56" w14:textId="5DD4889A" w:rsidR="006412EA" w:rsidRPr="00036409" w:rsidRDefault="00DA7746" w:rsidP="006412EA">
            <w:pPr>
              <w:rPr>
                <w:rFonts w:cstheme="minorHAnsi"/>
                <w:sz w:val="20"/>
                <w:szCs w:val="20"/>
              </w:rPr>
            </w:pPr>
            <w:r>
              <w:rPr>
                <w:rFonts w:cstheme="minorHAnsi"/>
                <w:sz w:val="20"/>
                <w:szCs w:val="20"/>
              </w:rPr>
              <w:t xml:space="preserve">Refer to the SDG&amp;E Ex-ante database submittal </w:t>
            </w:r>
            <w:r w:rsidR="006412EA" w:rsidRPr="00036409">
              <w:rPr>
                <w:rFonts w:cstheme="minorHAnsi"/>
                <w:sz w:val="20"/>
                <w:szCs w:val="20"/>
              </w:rPr>
              <w:t xml:space="preserve"> </w:t>
            </w:r>
          </w:p>
        </w:tc>
      </w:tr>
      <w:tr w:rsidR="006412EA" w:rsidRPr="008775D7" w14:paraId="4659C804" w14:textId="77777777" w:rsidTr="00E72463">
        <w:trPr>
          <w:cantSplit/>
        </w:trPr>
        <w:tc>
          <w:tcPr>
            <w:tcW w:w="1350" w:type="dxa"/>
          </w:tcPr>
          <w:p w14:paraId="4659C802" w14:textId="77777777" w:rsidR="006412EA" w:rsidRPr="00241A1F" w:rsidRDefault="006412EA" w:rsidP="006412EA">
            <w:pPr>
              <w:jc w:val="right"/>
              <w:rPr>
                <w:sz w:val="20"/>
                <w:szCs w:val="20"/>
              </w:rPr>
            </w:pPr>
            <w:r w:rsidRPr="00241A1F">
              <w:rPr>
                <w:sz w:val="20"/>
                <w:szCs w:val="20"/>
              </w:rPr>
              <w:t>Code for All Measures</w:t>
            </w:r>
          </w:p>
        </w:tc>
        <w:tc>
          <w:tcPr>
            <w:tcW w:w="9540" w:type="dxa"/>
          </w:tcPr>
          <w:p w14:paraId="3CC09485" w14:textId="419AF05D" w:rsidR="006412EA" w:rsidRPr="002A43EE" w:rsidRDefault="006412EA" w:rsidP="006412EA">
            <w:pPr>
              <w:rPr>
                <w:rFonts w:cstheme="minorHAnsi"/>
                <w:sz w:val="20"/>
                <w:szCs w:val="20"/>
              </w:rPr>
            </w:pPr>
            <w:r w:rsidRPr="002A43EE">
              <w:rPr>
                <w:rFonts w:cstheme="minorHAnsi"/>
                <w:sz w:val="20"/>
                <w:szCs w:val="20"/>
              </w:rPr>
              <w:t xml:space="preserve">As stated per </w:t>
            </w:r>
            <w:r w:rsidR="00DA7746" w:rsidRPr="002A43EE">
              <w:rPr>
                <w:rFonts w:cstheme="minorHAnsi"/>
                <w:sz w:val="20"/>
                <w:szCs w:val="20"/>
              </w:rPr>
              <w:t>PGECOLTG151 Revision 8 workpaper</w:t>
            </w:r>
            <w:r w:rsidR="000B658F">
              <w:rPr>
                <w:rFonts w:cstheme="minorHAnsi"/>
                <w:sz w:val="20"/>
                <w:szCs w:val="20"/>
              </w:rPr>
              <w:t xml:space="preserve"> </w:t>
            </w:r>
            <w:r w:rsidR="002A43EE" w:rsidRPr="002A43EE">
              <w:rPr>
                <w:rFonts w:cstheme="minorHAnsi"/>
                <w:sz w:val="20"/>
                <w:szCs w:val="20"/>
              </w:rPr>
              <w:t xml:space="preserve">and provided herein below. </w:t>
            </w:r>
          </w:p>
          <w:p w14:paraId="216920E4" w14:textId="43AFA840" w:rsidR="002A43EE" w:rsidRPr="002A43EE" w:rsidRDefault="002A43EE" w:rsidP="006412EA">
            <w:pPr>
              <w:rPr>
                <w:rFonts w:cstheme="minorHAnsi"/>
                <w:sz w:val="20"/>
                <w:szCs w:val="20"/>
              </w:rPr>
            </w:pPr>
          </w:p>
          <w:p w14:paraId="55F4FD5A" w14:textId="77777777" w:rsidR="002A43EE" w:rsidRPr="002A43EE" w:rsidRDefault="002A43EE" w:rsidP="002A43EE">
            <w:pPr>
              <w:pStyle w:val="Heading3"/>
              <w:outlineLvl w:val="2"/>
              <w:rPr>
                <w:rFonts w:asciiTheme="minorHAnsi" w:hAnsiTheme="minorHAnsi" w:cstheme="minorHAnsi"/>
                <w:sz w:val="20"/>
                <w:szCs w:val="20"/>
              </w:rPr>
            </w:pPr>
            <w:r w:rsidRPr="002A43EE">
              <w:rPr>
                <w:rFonts w:asciiTheme="minorHAnsi" w:hAnsiTheme="minorHAnsi" w:cstheme="minorHAnsi"/>
                <w:sz w:val="20"/>
                <w:szCs w:val="20"/>
              </w:rPr>
              <w:t>Codes &amp; Standards Requirements</w:t>
            </w:r>
          </w:p>
          <w:p w14:paraId="32A85171" w14:textId="77777777" w:rsidR="002A43EE" w:rsidRPr="002A43EE" w:rsidRDefault="002A43EE" w:rsidP="002A43EE">
            <w:pPr>
              <w:rPr>
                <w:rFonts w:cstheme="minorHAnsi"/>
                <w:sz w:val="20"/>
                <w:szCs w:val="20"/>
                <w:highlight w:val="yellow"/>
              </w:rPr>
            </w:pPr>
            <w:r w:rsidRPr="002A43EE">
              <w:rPr>
                <w:rFonts w:cstheme="minorHAnsi"/>
                <w:b/>
                <w:bCs/>
                <w:i/>
                <w:iCs/>
                <w:sz w:val="20"/>
                <w:szCs w:val="20"/>
              </w:rPr>
              <w:t>Title 20</w:t>
            </w:r>
            <w:r w:rsidRPr="002A43EE">
              <w:rPr>
                <w:rFonts w:cstheme="minorHAnsi"/>
                <w:sz w:val="20"/>
                <w:szCs w:val="20"/>
              </w:rPr>
              <w:t>: These measures do not fall under Title 20 [2016] of the California Energy Regulations. The Metal Halide (MH) fixtures in the base case do fall under Title 20, and the wattages used for savings calculations are based on formulae from Table N-1 on page 283 and section 1605.3(n)(1)(B) on page 318.</w:t>
            </w:r>
            <w:r w:rsidRPr="002A43EE">
              <w:rPr>
                <w:rStyle w:val="EndnoteReference"/>
                <w:rFonts w:cstheme="minorHAnsi"/>
                <w:sz w:val="20"/>
                <w:szCs w:val="20"/>
              </w:rPr>
              <w:endnoteReference w:id="1"/>
            </w:r>
          </w:p>
          <w:p w14:paraId="7E493D87" w14:textId="77777777" w:rsidR="002A43EE" w:rsidRPr="002A43EE" w:rsidRDefault="002A43EE" w:rsidP="002A43EE">
            <w:pPr>
              <w:rPr>
                <w:rFonts w:cstheme="minorHAnsi"/>
                <w:sz w:val="20"/>
                <w:szCs w:val="20"/>
                <w:highlight w:val="yellow"/>
              </w:rPr>
            </w:pPr>
          </w:p>
          <w:p w14:paraId="5ACA704F" w14:textId="77777777" w:rsidR="002A43EE" w:rsidRPr="002A43EE" w:rsidRDefault="002A43EE" w:rsidP="002A43EE">
            <w:pPr>
              <w:rPr>
                <w:rFonts w:cstheme="minorHAnsi"/>
                <w:sz w:val="20"/>
                <w:szCs w:val="20"/>
                <w:highlight w:val="yellow"/>
              </w:rPr>
            </w:pPr>
            <w:r w:rsidRPr="002A43EE">
              <w:rPr>
                <w:rFonts w:cstheme="minorHAnsi"/>
                <w:b/>
                <w:bCs/>
                <w:i/>
                <w:iCs/>
                <w:sz w:val="20"/>
                <w:szCs w:val="20"/>
              </w:rPr>
              <w:t>Title 24:</w:t>
            </w:r>
            <w:r w:rsidRPr="002A43EE">
              <w:rPr>
                <w:rFonts w:cstheme="minorHAnsi"/>
                <w:sz w:val="20"/>
                <w:szCs w:val="20"/>
              </w:rPr>
              <w:t xml:space="preserve"> Section 110.9 and 130.2 of Title 24 [2016] details the mandatory requirements for lighting control devices and systems, ballasts, and luminaires and outdoor lighting controls and equipment. Power consumption is prescribed through calculations at the site level. Individual fixture optical performance is restricted only in section 130.2. This section describes the number of lumens exiting the fixtures at upward angles and angles near-horizontal, which also depends on the lighting zone.</w:t>
            </w:r>
          </w:p>
          <w:p w14:paraId="234361BD" w14:textId="77777777" w:rsidR="002A43EE" w:rsidRPr="002A43EE" w:rsidRDefault="002A43EE" w:rsidP="002A43EE">
            <w:pPr>
              <w:rPr>
                <w:rFonts w:cstheme="minorHAnsi"/>
                <w:sz w:val="20"/>
                <w:szCs w:val="20"/>
                <w:highlight w:val="yellow"/>
              </w:rPr>
            </w:pPr>
          </w:p>
          <w:p w14:paraId="6B095DBC" w14:textId="77777777" w:rsidR="002A43EE" w:rsidRPr="002A43EE" w:rsidRDefault="002A43EE" w:rsidP="002A43EE">
            <w:pPr>
              <w:pStyle w:val="CommentText"/>
              <w:rPr>
                <w:rFonts w:cstheme="minorHAnsi"/>
              </w:rPr>
            </w:pPr>
            <w:r w:rsidRPr="002A43EE">
              <w:rPr>
                <w:rFonts w:cstheme="minorHAnsi"/>
              </w:rPr>
              <w:t>Title 24 Section 130.1(c)7B for parking garage controls:</w:t>
            </w:r>
          </w:p>
          <w:p w14:paraId="615DD979" w14:textId="77777777" w:rsidR="002A43EE" w:rsidRPr="002A43EE" w:rsidRDefault="002A43EE" w:rsidP="002A43EE">
            <w:pPr>
              <w:pStyle w:val="CommentText"/>
              <w:rPr>
                <w:rFonts w:cstheme="minorHAnsi"/>
              </w:rPr>
            </w:pPr>
            <w:r w:rsidRPr="002A43EE">
              <w:rPr>
                <w:rFonts w:cstheme="minorHAnsi"/>
              </w:rPr>
              <w:t>In parking garages, parking areas and loading and unloading areas, general lighting shall be controlled by occupant sensing controls having at least one control step between 20 percent and 50 percent of design lighting power. No more than 500 watts of rated lighting power shall be controlled together as a single zone. A reasonably uniform level of illuminance shall be achieved in accordance with the applicable requirements in TABLE 130.1-A. The occupant sensing controls shall be capable of automatically turning the lighting fully ON only in the separately controlled space, and shall be automatically activated from all designed paths of egress. Interior areas of parking garages are classified as indoor lighting for compliance with Section 130.1(c)7B. Parking areas on the roof of a parking structure are classified as outdoor hardscape and shall comply with the applicable provisions in Section 130.2.</w:t>
            </w:r>
          </w:p>
          <w:p w14:paraId="686CF19D" w14:textId="77777777" w:rsidR="002A43EE" w:rsidRPr="002A43EE" w:rsidRDefault="002A43EE" w:rsidP="002A43EE">
            <w:pPr>
              <w:pStyle w:val="CommentText"/>
              <w:rPr>
                <w:rFonts w:cstheme="minorHAnsi"/>
              </w:rPr>
            </w:pPr>
          </w:p>
          <w:p w14:paraId="367DFB23" w14:textId="77777777" w:rsidR="002A43EE" w:rsidRPr="002A43EE" w:rsidRDefault="002A43EE" w:rsidP="002A43EE">
            <w:pPr>
              <w:pStyle w:val="CommentText"/>
              <w:rPr>
                <w:rFonts w:cstheme="minorHAnsi"/>
              </w:rPr>
            </w:pPr>
            <w:r w:rsidRPr="002A43EE">
              <w:rPr>
                <w:rFonts w:cstheme="minorHAnsi"/>
              </w:rPr>
              <w:t xml:space="preserve">Title 24 Section 130.2(c)3 for outdoor luminaires mounted below 24 feet: </w:t>
            </w:r>
          </w:p>
          <w:p w14:paraId="1A184529" w14:textId="77777777" w:rsidR="002A43EE" w:rsidRPr="002A43EE" w:rsidRDefault="002A43EE" w:rsidP="002A43EE">
            <w:pPr>
              <w:pStyle w:val="CommentText"/>
              <w:rPr>
                <w:rFonts w:cstheme="minorHAnsi"/>
              </w:rPr>
            </w:pPr>
            <w:r w:rsidRPr="002A43EE">
              <w:rPr>
                <w:rFonts w:cstheme="minorHAnsi"/>
              </w:rPr>
              <w:t>All installed outdoor lighting, where the bottom of the luminaire is mounted 24 feet or less above the ground, shall be controlled with automatic lighting controls that meet all of the following requirements:</w:t>
            </w:r>
          </w:p>
          <w:p w14:paraId="3021E866" w14:textId="77777777" w:rsidR="002A43EE" w:rsidRPr="002A43EE" w:rsidRDefault="002A43EE" w:rsidP="002A43EE">
            <w:pPr>
              <w:pStyle w:val="CommentText"/>
              <w:rPr>
                <w:rFonts w:cstheme="minorHAnsi"/>
              </w:rPr>
            </w:pPr>
            <w:r w:rsidRPr="002A43EE">
              <w:rPr>
                <w:rFonts w:cstheme="minorHAnsi"/>
              </w:rPr>
              <w:t xml:space="preserve">A. Shall be motion sensors or other lighting control systems that automatically controls lighting in accordance with Item B in response to the area being vacated of occupants; and </w:t>
            </w:r>
          </w:p>
          <w:p w14:paraId="1FDD54DE" w14:textId="77777777" w:rsidR="002A43EE" w:rsidRPr="002A43EE" w:rsidRDefault="002A43EE" w:rsidP="002A43EE">
            <w:pPr>
              <w:pStyle w:val="CommentText"/>
              <w:rPr>
                <w:rFonts w:cstheme="minorHAnsi"/>
              </w:rPr>
            </w:pPr>
            <w:r w:rsidRPr="002A43EE">
              <w:rPr>
                <w:rFonts w:cstheme="minorHAnsi"/>
              </w:rPr>
              <w:t>B. Shall be capable of automatically reducing the lighting power of each luminaire by at least 40 percent but not exceeding 90 percent, or provide continuous dimming through a range that includes 40 percent through 90 percent, and</w:t>
            </w:r>
          </w:p>
          <w:p w14:paraId="090D8AE4" w14:textId="77777777" w:rsidR="002A43EE" w:rsidRPr="002A43EE" w:rsidRDefault="002A43EE" w:rsidP="002A43EE">
            <w:pPr>
              <w:pStyle w:val="CommentText"/>
              <w:rPr>
                <w:rFonts w:cstheme="minorHAnsi"/>
              </w:rPr>
            </w:pPr>
            <w:r w:rsidRPr="002A43EE">
              <w:rPr>
                <w:rFonts w:cstheme="minorHAnsi"/>
              </w:rPr>
              <w:t xml:space="preserve">C. Shall employ auto-ON functionality when the area becomes occupied; and </w:t>
            </w:r>
          </w:p>
          <w:p w14:paraId="6795EFD1" w14:textId="77777777" w:rsidR="002A43EE" w:rsidRPr="002A43EE" w:rsidRDefault="002A43EE" w:rsidP="002A43EE">
            <w:pPr>
              <w:pStyle w:val="CommentText"/>
              <w:rPr>
                <w:rFonts w:cstheme="minorHAnsi"/>
              </w:rPr>
            </w:pPr>
            <w:r w:rsidRPr="002A43EE">
              <w:rPr>
                <w:rFonts w:cstheme="minorHAnsi"/>
              </w:rPr>
              <w:t>D. No more than 1,500 watts of lighting power shall be controlled together</w:t>
            </w:r>
          </w:p>
          <w:p w14:paraId="7E1E1E75" w14:textId="77777777" w:rsidR="002A43EE" w:rsidRPr="002A43EE" w:rsidRDefault="002A43EE" w:rsidP="002A43EE">
            <w:pPr>
              <w:rPr>
                <w:rFonts w:cstheme="minorHAnsi"/>
                <w:sz w:val="20"/>
                <w:szCs w:val="20"/>
              </w:rPr>
            </w:pPr>
            <w:r w:rsidRPr="002A43EE">
              <w:rPr>
                <w:rFonts w:cstheme="minorHAnsi"/>
                <w:sz w:val="20"/>
                <w:szCs w:val="20"/>
              </w:rPr>
              <w:t xml:space="preserve">EXCEPTION 3 to Section 130.2(c)3: Outdoor lighting, where luminaire rated wattage is determined in accordance with Section 130.0(c), and which meet one of the following conditions: </w:t>
            </w:r>
          </w:p>
          <w:p w14:paraId="6483602B" w14:textId="77777777" w:rsidR="002A43EE" w:rsidRPr="002A43EE" w:rsidRDefault="002A43EE" w:rsidP="002A43EE">
            <w:pPr>
              <w:rPr>
                <w:rFonts w:cstheme="minorHAnsi"/>
                <w:sz w:val="20"/>
                <w:szCs w:val="20"/>
              </w:rPr>
            </w:pPr>
            <w:r w:rsidRPr="002A43EE">
              <w:rPr>
                <w:rFonts w:cstheme="minorHAnsi"/>
                <w:sz w:val="20"/>
                <w:szCs w:val="20"/>
              </w:rPr>
              <w:t xml:space="preserve">A. Pole-mounted luminaires each with a maximum rated wattage of 75 watts; or </w:t>
            </w:r>
          </w:p>
          <w:p w14:paraId="1F0D4098" w14:textId="77777777" w:rsidR="002A43EE" w:rsidRPr="002A43EE" w:rsidRDefault="002A43EE" w:rsidP="002A43EE">
            <w:pPr>
              <w:rPr>
                <w:rFonts w:cstheme="minorHAnsi"/>
                <w:sz w:val="20"/>
                <w:szCs w:val="20"/>
              </w:rPr>
            </w:pPr>
            <w:r w:rsidRPr="002A43EE">
              <w:rPr>
                <w:rFonts w:cstheme="minorHAnsi"/>
                <w:sz w:val="20"/>
                <w:szCs w:val="20"/>
              </w:rPr>
              <w:t xml:space="preserve">B. Non-pole mounted luminaires with a maximum rated wattage of 30 watts each; or </w:t>
            </w:r>
          </w:p>
          <w:p w14:paraId="5A73BB11" w14:textId="77777777" w:rsidR="002A43EE" w:rsidRPr="002A43EE" w:rsidRDefault="002A43EE" w:rsidP="002A43EE">
            <w:pPr>
              <w:rPr>
                <w:rFonts w:cstheme="minorHAnsi"/>
                <w:sz w:val="20"/>
                <w:szCs w:val="20"/>
              </w:rPr>
            </w:pPr>
            <w:r w:rsidRPr="002A43EE">
              <w:rPr>
                <w:rFonts w:cstheme="minorHAnsi"/>
                <w:sz w:val="20"/>
                <w:szCs w:val="20"/>
              </w:rPr>
              <w:t>C. Linear lighting with a maximum wattage of 4 watts per linear foot of luminaire.</w:t>
            </w:r>
          </w:p>
          <w:p w14:paraId="24DC6FB1" w14:textId="77777777" w:rsidR="002A43EE" w:rsidRPr="002A43EE" w:rsidRDefault="002A43EE" w:rsidP="002A43EE">
            <w:pPr>
              <w:rPr>
                <w:rFonts w:cstheme="minorHAnsi"/>
                <w:b/>
                <w:i/>
                <w:sz w:val="20"/>
                <w:szCs w:val="20"/>
              </w:rPr>
            </w:pPr>
          </w:p>
          <w:p w14:paraId="44D68AC6" w14:textId="37B59E16" w:rsidR="002A43EE" w:rsidRPr="002A43EE" w:rsidRDefault="002A43EE" w:rsidP="002A43EE">
            <w:pPr>
              <w:rPr>
                <w:rFonts w:cstheme="minorHAnsi"/>
                <w:sz w:val="20"/>
                <w:szCs w:val="20"/>
              </w:rPr>
            </w:pPr>
            <w:r w:rsidRPr="002A43EE">
              <w:rPr>
                <w:rFonts w:cstheme="minorHAnsi"/>
                <w:b/>
                <w:bCs/>
                <w:i/>
                <w:iCs/>
                <w:sz w:val="20"/>
                <w:szCs w:val="20"/>
              </w:rPr>
              <w:t>Federal Standards:</w:t>
            </w:r>
            <w:r w:rsidRPr="002A43EE">
              <w:rPr>
                <w:rFonts w:cstheme="minorHAnsi"/>
                <w:sz w:val="20"/>
                <w:szCs w:val="20"/>
              </w:rPr>
              <w:t xml:space="preserve"> Department of Energy (DOE) regulates Metal Halide outdoor lamps via a Metal Halide Light Fixture standard enforced starting February 10, 2017.</w:t>
            </w:r>
          </w:p>
          <w:p w14:paraId="4659C803" w14:textId="60FEB411" w:rsidR="00B452E6" w:rsidRPr="002A43EE" w:rsidRDefault="00B452E6" w:rsidP="006412EA">
            <w:pPr>
              <w:rPr>
                <w:rFonts w:cstheme="minorHAnsi"/>
                <w:sz w:val="20"/>
                <w:szCs w:val="20"/>
              </w:rPr>
            </w:pPr>
          </w:p>
        </w:tc>
      </w:tr>
      <w:tr w:rsidR="006412EA" w14:paraId="4659C807" w14:textId="77777777" w:rsidTr="00E72463">
        <w:trPr>
          <w:cantSplit/>
        </w:trPr>
        <w:tc>
          <w:tcPr>
            <w:tcW w:w="1350" w:type="dxa"/>
          </w:tcPr>
          <w:p w14:paraId="4659C805" w14:textId="77777777" w:rsidR="006412EA" w:rsidRPr="001D77F7" w:rsidRDefault="006412EA" w:rsidP="006412EA">
            <w:pPr>
              <w:rPr>
                <w:b/>
              </w:rPr>
            </w:pPr>
            <w:r w:rsidRPr="001D77F7">
              <w:rPr>
                <w:b/>
              </w:rPr>
              <w:t>1.3 Installation Type and Delivery Mechanisms</w:t>
            </w:r>
          </w:p>
        </w:tc>
        <w:tc>
          <w:tcPr>
            <w:tcW w:w="9540" w:type="dxa"/>
          </w:tcPr>
          <w:p w14:paraId="4659C806" w14:textId="77777777" w:rsidR="006412EA" w:rsidRPr="00036409" w:rsidRDefault="006412EA" w:rsidP="006412EA">
            <w:pPr>
              <w:rPr>
                <w:rFonts w:cstheme="minorHAnsi"/>
                <w:sz w:val="20"/>
                <w:szCs w:val="20"/>
              </w:rPr>
            </w:pPr>
          </w:p>
        </w:tc>
      </w:tr>
      <w:tr w:rsidR="006412EA" w14:paraId="4659C80A" w14:textId="77777777" w:rsidTr="00E72463">
        <w:trPr>
          <w:cantSplit/>
        </w:trPr>
        <w:tc>
          <w:tcPr>
            <w:tcW w:w="1350" w:type="dxa"/>
            <w:vAlign w:val="center"/>
          </w:tcPr>
          <w:p w14:paraId="4659C808" w14:textId="77777777" w:rsidR="006412EA" w:rsidRPr="00822B6F" w:rsidRDefault="006412EA" w:rsidP="006412EA">
            <w:pPr>
              <w:jc w:val="right"/>
              <w:rPr>
                <w:sz w:val="20"/>
                <w:szCs w:val="20"/>
              </w:rPr>
            </w:pPr>
            <w:r w:rsidRPr="00822B6F">
              <w:rPr>
                <w:sz w:val="20"/>
                <w:szCs w:val="20"/>
              </w:rPr>
              <w:t>Installation Type</w:t>
            </w:r>
          </w:p>
        </w:tc>
        <w:tc>
          <w:tcPr>
            <w:tcW w:w="9540" w:type="dxa"/>
          </w:tcPr>
          <w:p w14:paraId="4659C809" w14:textId="77777777" w:rsidR="006412EA" w:rsidRPr="00036409" w:rsidRDefault="006412EA" w:rsidP="006412EA">
            <w:pPr>
              <w:pStyle w:val="ListParagraph"/>
              <w:numPr>
                <w:ilvl w:val="0"/>
                <w:numId w:val="6"/>
              </w:numPr>
              <w:rPr>
                <w:rFonts w:cstheme="minorHAnsi"/>
                <w:sz w:val="20"/>
                <w:szCs w:val="20"/>
              </w:rPr>
            </w:pPr>
            <w:r w:rsidRPr="00036409">
              <w:rPr>
                <w:rFonts w:cstheme="minorHAnsi"/>
                <w:sz w:val="20"/>
                <w:szCs w:val="20"/>
              </w:rPr>
              <w:t>Replace On Burnout (ROB)</w:t>
            </w:r>
          </w:p>
        </w:tc>
      </w:tr>
      <w:tr w:rsidR="006412EA" w14:paraId="4659C80D" w14:textId="77777777" w:rsidTr="00E72463">
        <w:trPr>
          <w:cantSplit/>
        </w:trPr>
        <w:tc>
          <w:tcPr>
            <w:tcW w:w="1350" w:type="dxa"/>
            <w:vAlign w:val="center"/>
          </w:tcPr>
          <w:p w14:paraId="4659C80B" w14:textId="77777777" w:rsidR="006412EA" w:rsidRPr="00822B6F" w:rsidRDefault="006412EA" w:rsidP="006412EA">
            <w:pPr>
              <w:jc w:val="right"/>
              <w:rPr>
                <w:sz w:val="20"/>
                <w:szCs w:val="20"/>
              </w:rPr>
            </w:pPr>
            <w:r w:rsidRPr="00822B6F">
              <w:rPr>
                <w:sz w:val="20"/>
                <w:szCs w:val="20"/>
              </w:rPr>
              <w:t>Delivery Mechanisms</w:t>
            </w:r>
          </w:p>
        </w:tc>
        <w:tc>
          <w:tcPr>
            <w:tcW w:w="9540" w:type="dxa"/>
          </w:tcPr>
          <w:p w14:paraId="6F374DF4" w14:textId="59FF8AF1" w:rsidR="006412EA" w:rsidRPr="00036409" w:rsidRDefault="006412EA" w:rsidP="006412EA">
            <w:pPr>
              <w:pStyle w:val="ListParagraph"/>
              <w:numPr>
                <w:ilvl w:val="0"/>
                <w:numId w:val="7"/>
              </w:numPr>
              <w:rPr>
                <w:rFonts w:cstheme="minorHAnsi"/>
                <w:sz w:val="20"/>
                <w:szCs w:val="20"/>
              </w:rPr>
            </w:pPr>
            <w:r w:rsidRPr="00036409">
              <w:rPr>
                <w:rFonts w:cstheme="minorHAnsi"/>
                <w:sz w:val="20"/>
                <w:szCs w:val="20"/>
              </w:rPr>
              <w:t>PreRebDown - Downstream Rebate – Deemed</w:t>
            </w:r>
          </w:p>
          <w:p w14:paraId="61314FA5" w14:textId="167B5EA3" w:rsidR="006412EA" w:rsidRPr="00036409" w:rsidRDefault="006412EA" w:rsidP="006412EA">
            <w:pPr>
              <w:pStyle w:val="ListParagraph"/>
              <w:numPr>
                <w:ilvl w:val="0"/>
                <w:numId w:val="7"/>
              </w:numPr>
              <w:rPr>
                <w:rFonts w:cstheme="minorHAnsi"/>
                <w:sz w:val="20"/>
                <w:szCs w:val="20"/>
              </w:rPr>
            </w:pPr>
            <w:r w:rsidRPr="00036409">
              <w:rPr>
                <w:rFonts w:cstheme="minorHAnsi"/>
                <w:sz w:val="20"/>
                <w:szCs w:val="20"/>
              </w:rPr>
              <w:t>PreRebDI - Direct Install – Deemed</w:t>
            </w:r>
          </w:p>
          <w:p w14:paraId="486483BC" w14:textId="77777777" w:rsidR="006412EA" w:rsidRPr="00036409" w:rsidRDefault="006412EA" w:rsidP="006412EA">
            <w:pPr>
              <w:pStyle w:val="ListParagraph"/>
              <w:ind w:left="360"/>
              <w:rPr>
                <w:rFonts w:cstheme="minorHAnsi"/>
                <w:sz w:val="20"/>
                <w:szCs w:val="20"/>
              </w:rPr>
            </w:pPr>
          </w:p>
          <w:p w14:paraId="315BCDB9" w14:textId="77777777" w:rsidR="00A65F39" w:rsidRDefault="00A65F39" w:rsidP="006412EA">
            <w:pPr>
              <w:rPr>
                <w:rFonts w:cstheme="minorHAnsi"/>
                <w:sz w:val="20"/>
                <w:szCs w:val="20"/>
              </w:rPr>
            </w:pPr>
            <w:r>
              <w:rPr>
                <w:rFonts w:cstheme="minorHAnsi"/>
                <w:sz w:val="20"/>
                <w:szCs w:val="20"/>
              </w:rPr>
              <w:t>Notes</w:t>
            </w:r>
          </w:p>
          <w:p w14:paraId="456CD7A8" w14:textId="6EA75DAC" w:rsidR="006412EA" w:rsidRDefault="006412EA" w:rsidP="00A65F39">
            <w:pPr>
              <w:pStyle w:val="ListParagraph"/>
              <w:numPr>
                <w:ilvl w:val="0"/>
                <w:numId w:val="11"/>
              </w:numPr>
              <w:rPr>
                <w:rFonts w:cstheme="minorHAnsi"/>
                <w:sz w:val="20"/>
                <w:szCs w:val="20"/>
              </w:rPr>
            </w:pPr>
            <w:r w:rsidRPr="00A65F39">
              <w:rPr>
                <w:rFonts w:cstheme="minorHAnsi"/>
                <w:sz w:val="20"/>
                <w:szCs w:val="20"/>
              </w:rPr>
              <w:t>SDG&amp;E Business Energy Solution (BES) program contracts with third party implementers for the installation of these measures. The customer participation includes a copay and financial incentive buy-down.</w:t>
            </w:r>
            <w:r w:rsidR="00B551E7">
              <w:rPr>
                <w:rFonts w:cstheme="minorHAnsi"/>
                <w:sz w:val="20"/>
                <w:szCs w:val="20"/>
              </w:rPr>
              <w:t xml:space="preserve"> The delivery type has been determined to be “PreRebDown” due to customer copay to third party implementer. </w:t>
            </w:r>
            <w:r w:rsidR="00B452E6">
              <w:rPr>
                <w:rFonts w:cstheme="minorHAnsi"/>
                <w:sz w:val="20"/>
                <w:szCs w:val="20"/>
              </w:rPr>
              <w:t xml:space="preserve">Traditionally this program is eligible for Direct Install delivery method absent a customer copay option. </w:t>
            </w:r>
            <w:r w:rsidRPr="00A65F39">
              <w:rPr>
                <w:rFonts w:cstheme="minorHAnsi"/>
                <w:sz w:val="20"/>
                <w:szCs w:val="20"/>
              </w:rPr>
              <w:t xml:space="preserve">  </w:t>
            </w:r>
          </w:p>
          <w:p w14:paraId="4659C80C" w14:textId="14609EC2" w:rsidR="00A65F39" w:rsidRPr="00A65F39" w:rsidRDefault="00A65F39" w:rsidP="00A65F39">
            <w:pPr>
              <w:pStyle w:val="ListParagraph"/>
              <w:numPr>
                <w:ilvl w:val="0"/>
                <w:numId w:val="11"/>
              </w:numPr>
              <w:rPr>
                <w:rFonts w:cstheme="minorHAnsi"/>
                <w:sz w:val="20"/>
                <w:szCs w:val="20"/>
              </w:rPr>
            </w:pPr>
            <w:r>
              <w:rPr>
                <w:rFonts w:cstheme="minorHAnsi"/>
                <w:sz w:val="20"/>
                <w:szCs w:val="20"/>
              </w:rPr>
              <w:t>SDG&amp;E Mid-Stream Lighting Programs (3223L, 3233L and 3239L) has contracted with local Lighting Distributors to provide a discounted luminaire (incentive to others) for providing customer site address and customer utility account. The end-use customer to benefit from a discounted luminaire given that customer information is being collected. The Delivery Type has been determined to be a Mid-Stream “PreReb</w:t>
            </w:r>
            <w:r w:rsidR="002A43EE">
              <w:rPr>
                <w:rFonts w:cstheme="minorHAnsi"/>
                <w:sz w:val="20"/>
                <w:szCs w:val="20"/>
              </w:rPr>
              <w:t>Up</w:t>
            </w:r>
            <w:r>
              <w:rPr>
                <w:rFonts w:cstheme="minorHAnsi"/>
                <w:sz w:val="20"/>
                <w:szCs w:val="20"/>
              </w:rPr>
              <w:t>” solution for</w:t>
            </w:r>
            <w:r w:rsidR="00AD7B69">
              <w:rPr>
                <w:rFonts w:cstheme="minorHAnsi"/>
                <w:sz w:val="20"/>
                <w:szCs w:val="20"/>
              </w:rPr>
              <w:t xml:space="preserve"> the given case mentioned</w:t>
            </w:r>
            <w:r>
              <w:rPr>
                <w:rFonts w:cstheme="minorHAnsi"/>
                <w:sz w:val="20"/>
                <w:szCs w:val="20"/>
              </w:rPr>
              <w:t xml:space="preserve">. </w:t>
            </w:r>
            <w:r w:rsidRPr="00A65F39">
              <w:rPr>
                <w:rFonts w:cstheme="minorHAnsi"/>
                <w:sz w:val="20"/>
                <w:szCs w:val="20"/>
              </w:rPr>
              <w:t xml:space="preserve">  </w:t>
            </w:r>
          </w:p>
        </w:tc>
      </w:tr>
      <w:tr w:rsidR="006412EA" w14:paraId="4659C810" w14:textId="77777777" w:rsidTr="00E72463">
        <w:trPr>
          <w:cantSplit/>
        </w:trPr>
        <w:tc>
          <w:tcPr>
            <w:tcW w:w="1350" w:type="dxa"/>
          </w:tcPr>
          <w:p w14:paraId="4659C80E" w14:textId="77777777" w:rsidR="006412EA" w:rsidRPr="001D77F7" w:rsidRDefault="006412EA" w:rsidP="006412EA">
            <w:pPr>
              <w:rPr>
                <w:b/>
              </w:rPr>
            </w:pPr>
            <w:r w:rsidRPr="001D77F7">
              <w:rPr>
                <w:b/>
              </w:rPr>
              <w:t>1.4.1 DEER Data</w:t>
            </w:r>
          </w:p>
        </w:tc>
        <w:tc>
          <w:tcPr>
            <w:tcW w:w="9540" w:type="dxa"/>
          </w:tcPr>
          <w:p w14:paraId="4659C80F" w14:textId="77777777" w:rsidR="006412EA" w:rsidRPr="00036409" w:rsidRDefault="006412EA" w:rsidP="006412EA">
            <w:pPr>
              <w:rPr>
                <w:rFonts w:cstheme="minorHAnsi"/>
                <w:sz w:val="20"/>
                <w:szCs w:val="20"/>
              </w:rPr>
            </w:pPr>
          </w:p>
        </w:tc>
      </w:tr>
      <w:tr w:rsidR="006412EA" w14:paraId="4659C813" w14:textId="77777777" w:rsidTr="00E72463">
        <w:trPr>
          <w:cantSplit/>
        </w:trPr>
        <w:tc>
          <w:tcPr>
            <w:tcW w:w="1350" w:type="dxa"/>
          </w:tcPr>
          <w:p w14:paraId="4659C811" w14:textId="3BBC34AF" w:rsidR="006412EA" w:rsidRPr="00822B6F" w:rsidRDefault="00B52931" w:rsidP="006412EA">
            <w:pPr>
              <w:jc w:val="right"/>
              <w:rPr>
                <w:sz w:val="20"/>
                <w:szCs w:val="20"/>
              </w:rPr>
            </w:pPr>
            <w:r>
              <w:rPr>
                <w:sz w:val="20"/>
                <w:szCs w:val="20"/>
              </w:rPr>
              <w:t xml:space="preserve">GSIA </w:t>
            </w:r>
          </w:p>
        </w:tc>
        <w:tc>
          <w:tcPr>
            <w:tcW w:w="9540" w:type="dxa"/>
          </w:tcPr>
          <w:tbl>
            <w:tblPr>
              <w:tblStyle w:val="TableGrid"/>
              <w:tblW w:w="0" w:type="auto"/>
              <w:tblLook w:val="04A0" w:firstRow="1" w:lastRow="0" w:firstColumn="1" w:lastColumn="0" w:noHBand="0" w:noVBand="1"/>
            </w:tblPr>
            <w:tblGrid>
              <w:gridCol w:w="1865"/>
              <w:gridCol w:w="1800"/>
              <w:gridCol w:w="1710"/>
            </w:tblGrid>
            <w:tr w:rsidR="00B52931" w14:paraId="70477BFF" w14:textId="5577A507" w:rsidTr="00B52931">
              <w:tc>
                <w:tcPr>
                  <w:tcW w:w="1865" w:type="dxa"/>
                </w:tcPr>
                <w:p w14:paraId="11E80CBF" w14:textId="7FF5FA94" w:rsidR="00B52931" w:rsidRDefault="00B52931" w:rsidP="006412EA">
                  <w:pPr>
                    <w:rPr>
                      <w:rFonts w:cstheme="minorHAnsi"/>
                      <w:sz w:val="20"/>
                      <w:szCs w:val="20"/>
                    </w:rPr>
                  </w:pPr>
                  <w:r>
                    <w:rPr>
                      <w:rFonts w:cstheme="minorHAnsi"/>
                      <w:sz w:val="20"/>
                      <w:szCs w:val="20"/>
                    </w:rPr>
                    <w:t>GSIA ID</w:t>
                  </w:r>
                </w:p>
              </w:tc>
              <w:tc>
                <w:tcPr>
                  <w:tcW w:w="1800" w:type="dxa"/>
                </w:tcPr>
                <w:p w14:paraId="0E3DB4A3" w14:textId="570DE5AD" w:rsidR="00B52931" w:rsidRDefault="00B52931" w:rsidP="006412EA">
                  <w:pPr>
                    <w:rPr>
                      <w:rFonts w:cstheme="minorHAnsi"/>
                      <w:sz w:val="20"/>
                      <w:szCs w:val="20"/>
                    </w:rPr>
                  </w:pPr>
                  <w:r>
                    <w:rPr>
                      <w:rFonts w:cstheme="minorHAnsi"/>
                      <w:sz w:val="20"/>
                      <w:szCs w:val="20"/>
                    </w:rPr>
                    <w:t>GSIA Value</w:t>
                  </w:r>
                </w:p>
              </w:tc>
              <w:tc>
                <w:tcPr>
                  <w:tcW w:w="1710" w:type="dxa"/>
                </w:tcPr>
                <w:p w14:paraId="6A02F414" w14:textId="4D55D0E1" w:rsidR="00B52931" w:rsidRDefault="00B52931" w:rsidP="006412EA">
                  <w:pPr>
                    <w:rPr>
                      <w:rFonts w:cstheme="minorHAnsi"/>
                      <w:sz w:val="20"/>
                      <w:szCs w:val="20"/>
                    </w:rPr>
                  </w:pPr>
                  <w:r>
                    <w:rPr>
                      <w:rFonts w:cstheme="minorHAnsi"/>
                      <w:sz w:val="20"/>
                      <w:szCs w:val="20"/>
                    </w:rPr>
                    <w:t>Sector</w:t>
                  </w:r>
                </w:p>
              </w:tc>
            </w:tr>
            <w:tr w:rsidR="00B52931" w14:paraId="12918348" w14:textId="2D71FE2D" w:rsidTr="00B52931">
              <w:tc>
                <w:tcPr>
                  <w:tcW w:w="1865" w:type="dxa"/>
                </w:tcPr>
                <w:p w14:paraId="016CDAFB" w14:textId="6F3ECF6A" w:rsidR="00B52931" w:rsidRDefault="00B52931" w:rsidP="006412EA">
                  <w:pPr>
                    <w:rPr>
                      <w:rFonts w:cstheme="minorHAnsi"/>
                      <w:sz w:val="20"/>
                      <w:szCs w:val="20"/>
                    </w:rPr>
                  </w:pPr>
                  <w:r>
                    <w:rPr>
                      <w:rFonts w:cstheme="minorHAnsi"/>
                      <w:sz w:val="20"/>
                      <w:szCs w:val="20"/>
                    </w:rPr>
                    <w:t>Def-GSIA</w:t>
                  </w:r>
                </w:p>
              </w:tc>
              <w:tc>
                <w:tcPr>
                  <w:tcW w:w="1800" w:type="dxa"/>
                </w:tcPr>
                <w:p w14:paraId="48196DAE" w14:textId="6B8559BD" w:rsidR="00B52931" w:rsidRDefault="00B52931" w:rsidP="006412EA">
                  <w:pPr>
                    <w:rPr>
                      <w:rFonts w:cstheme="minorHAnsi"/>
                      <w:sz w:val="20"/>
                      <w:szCs w:val="20"/>
                    </w:rPr>
                  </w:pPr>
                  <w:r>
                    <w:rPr>
                      <w:rFonts w:cstheme="minorHAnsi"/>
                      <w:sz w:val="20"/>
                      <w:szCs w:val="20"/>
                    </w:rPr>
                    <w:t>1.0</w:t>
                  </w:r>
                </w:p>
              </w:tc>
              <w:tc>
                <w:tcPr>
                  <w:tcW w:w="1710" w:type="dxa"/>
                </w:tcPr>
                <w:p w14:paraId="0930CA09" w14:textId="09CFBF82" w:rsidR="00B52931" w:rsidRDefault="00B52931" w:rsidP="006412EA">
                  <w:pPr>
                    <w:rPr>
                      <w:rFonts w:cstheme="minorHAnsi"/>
                      <w:sz w:val="20"/>
                      <w:szCs w:val="20"/>
                    </w:rPr>
                  </w:pPr>
                  <w:r>
                    <w:rPr>
                      <w:rFonts w:cstheme="minorHAnsi"/>
                      <w:sz w:val="20"/>
                      <w:szCs w:val="20"/>
                    </w:rPr>
                    <w:t>NonRes</w:t>
                  </w:r>
                </w:p>
              </w:tc>
            </w:tr>
          </w:tbl>
          <w:p w14:paraId="4659C812" w14:textId="2A895B69" w:rsidR="00B52931" w:rsidRPr="00036409" w:rsidRDefault="00B52931" w:rsidP="006412EA">
            <w:pPr>
              <w:rPr>
                <w:rFonts w:cstheme="minorHAnsi"/>
                <w:sz w:val="20"/>
                <w:szCs w:val="20"/>
              </w:rPr>
            </w:pPr>
          </w:p>
        </w:tc>
      </w:tr>
      <w:tr w:rsidR="006412EA" w14:paraId="4659C819" w14:textId="77777777" w:rsidTr="00E72463">
        <w:trPr>
          <w:cantSplit/>
        </w:trPr>
        <w:tc>
          <w:tcPr>
            <w:tcW w:w="1350" w:type="dxa"/>
            <w:vAlign w:val="center"/>
          </w:tcPr>
          <w:p w14:paraId="4659C817" w14:textId="2B523B8F" w:rsidR="006412EA" w:rsidRPr="00822B6F" w:rsidRDefault="006412EA" w:rsidP="00B52931">
            <w:pPr>
              <w:jc w:val="right"/>
              <w:rPr>
                <w:sz w:val="20"/>
                <w:szCs w:val="20"/>
              </w:rPr>
            </w:pPr>
            <w:r w:rsidRPr="00822B6F">
              <w:rPr>
                <w:sz w:val="20"/>
                <w:szCs w:val="20"/>
              </w:rPr>
              <w:t>Net-to-Gross Ratio</w:t>
            </w:r>
          </w:p>
        </w:tc>
        <w:tc>
          <w:tcPr>
            <w:tcW w:w="9540" w:type="dxa"/>
          </w:tcPr>
          <w:tbl>
            <w:tblPr>
              <w:tblStyle w:val="TableGrid"/>
              <w:tblW w:w="0" w:type="auto"/>
              <w:tblLook w:val="04A0" w:firstRow="1" w:lastRow="0" w:firstColumn="1" w:lastColumn="0" w:noHBand="0" w:noVBand="1"/>
            </w:tblPr>
            <w:tblGrid>
              <w:gridCol w:w="2405"/>
              <w:gridCol w:w="1260"/>
              <w:gridCol w:w="1710"/>
            </w:tblGrid>
            <w:tr w:rsidR="00B52931" w14:paraId="5A09F0E4" w14:textId="77777777" w:rsidTr="00DD6A98">
              <w:tc>
                <w:tcPr>
                  <w:tcW w:w="2405" w:type="dxa"/>
                </w:tcPr>
                <w:p w14:paraId="3F6A7DBD" w14:textId="14D074DF" w:rsidR="00B52931" w:rsidRDefault="00B52931" w:rsidP="00B52931">
                  <w:pPr>
                    <w:rPr>
                      <w:rFonts w:cstheme="minorHAnsi"/>
                      <w:sz w:val="20"/>
                      <w:szCs w:val="20"/>
                    </w:rPr>
                  </w:pPr>
                  <w:r>
                    <w:rPr>
                      <w:rFonts w:cstheme="minorHAnsi"/>
                      <w:sz w:val="20"/>
                      <w:szCs w:val="20"/>
                    </w:rPr>
                    <w:t>NTG ID</w:t>
                  </w:r>
                </w:p>
              </w:tc>
              <w:tc>
                <w:tcPr>
                  <w:tcW w:w="1260" w:type="dxa"/>
                </w:tcPr>
                <w:p w14:paraId="736688E9" w14:textId="4924CFAE" w:rsidR="00B52931" w:rsidRDefault="00B52931" w:rsidP="00B52931">
                  <w:pPr>
                    <w:rPr>
                      <w:rFonts w:cstheme="minorHAnsi"/>
                      <w:sz w:val="20"/>
                      <w:szCs w:val="20"/>
                    </w:rPr>
                  </w:pPr>
                  <w:r>
                    <w:rPr>
                      <w:rFonts w:cstheme="minorHAnsi"/>
                      <w:sz w:val="20"/>
                      <w:szCs w:val="20"/>
                    </w:rPr>
                    <w:t>NTG Value</w:t>
                  </w:r>
                </w:p>
              </w:tc>
              <w:tc>
                <w:tcPr>
                  <w:tcW w:w="1710" w:type="dxa"/>
                </w:tcPr>
                <w:p w14:paraId="3F9F36E6" w14:textId="77777777" w:rsidR="00B52931" w:rsidRDefault="00B52931" w:rsidP="00B52931">
                  <w:pPr>
                    <w:rPr>
                      <w:rFonts w:cstheme="minorHAnsi"/>
                      <w:sz w:val="20"/>
                      <w:szCs w:val="20"/>
                    </w:rPr>
                  </w:pPr>
                  <w:r>
                    <w:rPr>
                      <w:rFonts w:cstheme="minorHAnsi"/>
                      <w:sz w:val="20"/>
                      <w:szCs w:val="20"/>
                    </w:rPr>
                    <w:t>Sector</w:t>
                  </w:r>
                </w:p>
              </w:tc>
            </w:tr>
            <w:tr w:rsidR="00B52931" w14:paraId="3D733689" w14:textId="77777777" w:rsidTr="00DD6A98">
              <w:tc>
                <w:tcPr>
                  <w:tcW w:w="2405" w:type="dxa"/>
                </w:tcPr>
                <w:p w14:paraId="4A6B44C7" w14:textId="6806FAE8" w:rsidR="00B52931" w:rsidRDefault="00DD6A98" w:rsidP="00B52931">
                  <w:pPr>
                    <w:rPr>
                      <w:rFonts w:cstheme="minorHAnsi"/>
                      <w:sz w:val="20"/>
                      <w:szCs w:val="20"/>
                    </w:rPr>
                  </w:pPr>
                  <w:r w:rsidRPr="00DD6A98">
                    <w:rPr>
                      <w:rFonts w:cstheme="minorHAnsi"/>
                      <w:sz w:val="20"/>
                      <w:szCs w:val="20"/>
                    </w:rPr>
                    <w:t>Com-Out-Ltg-LEDFixt</w:t>
                  </w:r>
                </w:p>
              </w:tc>
              <w:tc>
                <w:tcPr>
                  <w:tcW w:w="1260" w:type="dxa"/>
                </w:tcPr>
                <w:p w14:paraId="103A59FE" w14:textId="099A495E" w:rsidR="00B52931" w:rsidRDefault="00DD6A98" w:rsidP="00B52931">
                  <w:pPr>
                    <w:rPr>
                      <w:rFonts w:cstheme="minorHAnsi"/>
                      <w:sz w:val="20"/>
                      <w:szCs w:val="20"/>
                    </w:rPr>
                  </w:pPr>
                  <w:r>
                    <w:rPr>
                      <w:rFonts w:cstheme="minorHAnsi"/>
                      <w:sz w:val="20"/>
                      <w:szCs w:val="20"/>
                    </w:rPr>
                    <w:t>0.91</w:t>
                  </w:r>
                </w:p>
              </w:tc>
              <w:tc>
                <w:tcPr>
                  <w:tcW w:w="1710" w:type="dxa"/>
                </w:tcPr>
                <w:p w14:paraId="299B14A1" w14:textId="77777777" w:rsidR="00B52931" w:rsidRDefault="00B52931" w:rsidP="00B52931">
                  <w:pPr>
                    <w:rPr>
                      <w:rFonts w:cstheme="minorHAnsi"/>
                      <w:sz w:val="20"/>
                      <w:szCs w:val="20"/>
                    </w:rPr>
                  </w:pPr>
                  <w:r>
                    <w:rPr>
                      <w:rFonts w:cstheme="minorHAnsi"/>
                      <w:sz w:val="20"/>
                      <w:szCs w:val="20"/>
                    </w:rPr>
                    <w:t>NonRes</w:t>
                  </w:r>
                </w:p>
              </w:tc>
            </w:tr>
          </w:tbl>
          <w:p w14:paraId="4659C818" w14:textId="7F6E9E2E" w:rsidR="006412EA" w:rsidRPr="00036409" w:rsidRDefault="006412EA" w:rsidP="006412EA">
            <w:pPr>
              <w:tabs>
                <w:tab w:val="right" w:pos="6732"/>
              </w:tabs>
              <w:rPr>
                <w:rFonts w:cstheme="minorHAnsi"/>
                <w:sz w:val="20"/>
                <w:szCs w:val="20"/>
              </w:rPr>
            </w:pPr>
          </w:p>
        </w:tc>
      </w:tr>
      <w:tr w:rsidR="006412EA" w14:paraId="4659C81C" w14:textId="77777777" w:rsidTr="00E72463">
        <w:trPr>
          <w:cantSplit/>
        </w:trPr>
        <w:tc>
          <w:tcPr>
            <w:tcW w:w="1350" w:type="dxa"/>
            <w:vAlign w:val="center"/>
          </w:tcPr>
          <w:p w14:paraId="4659C81A" w14:textId="77777777" w:rsidR="006412EA" w:rsidRPr="00822B6F" w:rsidRDefault="006412EA" w:rsidP="006412EA">
            <w:pPr>
              <w:jc w:val="right"/>
              <w:rPr>
                <w:sz w:val="20"/>
                <w:szCs w:val="20"/>
              </w:rPr>
            </w:pPr>
            <w:r w:rsidRPr="00822B6F">
              <w:rPr>
                <w:sz w:val="20"/>
                <w:szCs w:val="20"/>
              </w:rPr>
              <w:t>Effective and Remaining Useful Life</w:t>
            </w:r>
          </w:p>
        </w:tc>
        <w:tc>
          <w:tcPr>
            <w:tcW w:w="9540" w:type="dxa"/>
          </w:tcPr>
          <w:p w14:paraId="648810A3" w14:textId="65BC5D83" w:rsidR="00B52931" w:rsidRDefault="00DC4A2F" w:rsidP="006412EA">
            <w:pPr>
              <w:tabs>
                <w:tab w:val="right" w:pos="6732"/>
              </w:tabs>
              <w:rPr>
                <w:rFonts w:cstheme="minorHAnsi"/>
                <w:sz w:val="20"/>
                <w:szCs w:val="20"/>
              </w:rPr>
            </w:pPr>
            <w:r>
              <w:rPr>
                <w:rFonts w:cstheme="minorHAnsi"/>
                <w:sz w:val="20"/>
                <w:szCs w:val="20"/>
              </w:rPr>
              <w:t xml:space="preserve">EUL/RUL </w:t>
            </w:r>
          </w:p>
          <w:tbl>
            <w:tblPr>
              <w:tblStyle w:val="TableGrid"/>
              <w:tblW w:w="0" w:type="auto"/>
              <w:tblLook w:val="04A0" w:firstRow="1" w:lastRow="0" w:firstColumn="1" w:lastColumn="0" w:noHBand="0" w:noVBand="1"/>
            </w:tblPr>
            <w:tblGrid>
              <w:gridCol w:w="2515"/>
              <w:gridCol w:w="1150"/>
              <w:gridCol w:w="1710"/>
            </w:tblGrid>
            <w:tr w:rsidR="000B658F" w14:paraId="252062C5" w14:textId="6217FACB" w:rsidTr="005A5231">
              <w:tc>
                <w:tcPr>
                  <w:tcW w:w="2515" w:type="dxa"/>
                </w:tcPr>
                <w:p w14:paraId="7D0B05B0" w14:textId="16B99EA1" w:rsidR="000B658F" w:rsidRDefault="000B658F" w:rsidP="00B52931">
                  <w:pPr>
                    <w:rPr>
                      <w:rFonts w:cstheme="minorHAnsi"/>
                      <w:sz w:val="20"/>
                      <w:szCs w:val="20"/>
                    </w:rPr>
                  </w:pPr>
                  <w:r>
                    <w:rPr>
                      <w:rFonts w:cstheme="minorHAnsi"/>
                      <w:sz w:val="20"/>
                      <w:szCs w:val="20"/>
                    </w:rPr>
                    <w:t>EUL ID</w:t>
                  </w:r>
                </w:p>
              </w:tc>
              <w:tc>
                <w:tcPr>
                  <w:tcW w:w="1150" w:type="dxa"/>
                </w:tcPr>
                <w:p w14:paraId="2AE63E54" w14:textId="61DD1091" w:rsidR="000B658F" w:rsidRDefault="000B658F" w:rsidP="00B52931">
                  <w:pPr>
                    <w:rPr>
                      <w:rFonts w:cstheme="minorHAnsi"/>
                      <w:sz w:val="20"/>
                      <w:szCs w:val="20"/>
                    </w:rPr>
                  </w:pPr>
                  <w:r>
                    <w:rPr>
                      <w:rFonts w:cstheme="minorHAnsi"/>
                      <w:sz w:val="20"/>
                      <w:szCs w:val="20"/>
                    </w:rPr>
                    <w:t>EUL Value</w:t>
                  </w:r>
                </w:p>
              </w:tc>
              <w:tc>
                <w:tcPr>
                  <w:tcW w:w="1710" w:type="dxa"/>
                </w:tcPr>
                <w:p w14:paraId="5DF1ED10" w14:textId="77777777" w:rsidR="000B658F" w:rsidRDefault="000B658F" w:rsidP="00B52931">
                  <w:pPr>
                    <w:rPr>
                      <w:rFonts w:cstheme="minorHAnsi"/>
                      <w:sz w:val="20"/>
                      <w:szCs w:val="20"/>
                    </w:rPr>
                  </w:pPr>
                  <w:r>
                    <w:rPr>
                      <w:rFonts w:cstheme="minorHAnsi"/>
                      <w:sz w:val="20"/>
                      <w:szCs w:val="20"/>
                    </w:rPr>
                    <w:t>Sector</w:t>
                  </w:r>
                </w:p>
              </w:tc>
            </w:tr>
            <w:tr w:rsidR="000B658F" w14:paraId="029972EE" w14:textId="047F3F9E" w:rsidTr="005A5231">
              <w:tc>
                <w:tcPr>
                  <w:tcW w:w="2515" w:type="dxa"/>
                </w:tcPr>
                <w:p w14:paraId="6679DEE1" w14:textId="08C35EF2" w:rsidR="000B658F" w:rsidRDefault="000B658F" w:rsidP="00B52931">
                  <w:pPr>
                    <w:rPr>
                      <w:rFonts w:cstheme="minorHAnsi"/>
                      <w:sz w:val="20"/>
                      <w:szCs w:val="20"/>
                    </w:rPr>
                  </w:pPr>
                  <w:r>
                    <w:rPr>
                      <w:rFonts w:cstheme="minorHAnsi"/>
                      <w:sz w:val="20"/>
                      <w:szCs w:val="20"/>
                    </w:rPr>
                    <w:t>Oltg-Com-LED-50000hr</w:t>
                  </w:r>
                </w:p>
              </w:tc>
              <w:tc>
                <w:tcPr>
                  <w:tcW w:w="1150" w:type="dxa"/>
                </w:tcPr>
                <w:p w14:paraId="6C684A3B" w14:textId="2DDBDDC7" w:rsidR="000B658F" w:rsidRDefault="000B658F" w:rsidP="00B52931">
                  <w:pPr>
                    <w:rPr>
                      <w:rFonts w:cstheme="minorHAnsi"/>
                      <w:sz w:val="20"/>
                      <w:szCs w:val="20"/>
                    </w:rPr>
                  </w:pPr>
                  <w:r>
                    <w:rPr>
                      <w:rFonts w:cstheme="minorHAnsi"/>
                      <w:sz w:val="20"/>
                      <w:szCs w:val="20"/>
                    </w:rPr>
                    <w:t>12</w:t>
                  </w:r>
                </w:p>
              </w:tc>
              <w:tc>
                <w:tcPr>
                  <w:tcW w:w="1710" w:type="dxa"/>
                </w:tcPr>
                <w:p w14:paraId="77F4BA3B" w14:textId="77777777" w:rsidR="000B658F" w:rsidRDefault="000B658F" w:rsidP="00B52931">
                  <w:pPr>
                    <w:rPr>
                      <w:rFonts w:cstheme="minorHAnsi"/>
                      <w:sz w:val="20"/>
                      <w:szCs w:val="20"/>
                    </w:rPr>
                  </w:pPr>
                  <w:r>
                    <w:rPr>
                      <w:rFonts w:cstheme="minorHAnsi"/>
                      <w:sz w:val="20"/>
                      <w:szCs w:val="20"/>
                    </w:rPr>
                    <w:t>NonRes</w:t>
                  </w:r>
                </w:p>
              </w:tc>
            </w:tr>
          </w:tbl>
          <w:p w14:paraId="4659C81B" w14:textId="7E1E402A" w:rsidR="006412EA" w:rsidRPr="00036409" w:rsidRDefault="006412EA" w:rsidP="006412EA">
            <w:pPr>
              <w:tabs>
                <w:tab w:val="right" w:pos="6732"/>
              </w:tabs>
              <w:rPr>
                <w:rFonts w:cstheme="minorHAnsi"/>
                <w:sz w:val="20"/>
                <w:szCs w:val="20"/>
              </w:rPr>
            </w:pPr>
          </w:p>
        </w:tc>
      </w:tr>
      <w:tr w:rsidR="006412EA" w14:paraId="4659C81F" w14:textId="77777777" w:rsidTr="00E72463">
        <w:trPr>
          <w:cantSplit/>
        </w:trPr>
        <w:tc>
          <w:tcPr>
            <w:tcW w:w="1350" w:type="dxa"/>
            <w:vAlign w:val="center"/>
          </w:tcPr>
          <w:p w14:paraId="4659C81D" w14:textId="77777777" w:rsidR="006412EA" w:rsidRPr="001D77F7" w:rsidRDefault="006412EA" w:rsidP="006412EA">
            <w:pPr>
              <w:rPr>
                <w:b/>
              </w:rPr>
            </w:pPr>
            <w:r w:rsidRPr="001D77F7">
              <w:rPr>
                <w:b/>
              </w:rPr>
              <w:t>Section 2. Calculation Methodology</w:t>
            </w:r>
          </w:p>
        </w:tc>
        <w:tc>
          <w:tcPr>
            <w:tcW w:w="9540" w:type="dxa"/>
            <w:vAlign w:val="center"/>
          </w:tcPr>
          <w:p w14:paraId="4659C81E" w14:textId="6EB33DFC" w:rsidR="006412EA" w:rsidRPr="00036409" w:rsidRDefault="006412EA" w:rsidP="006412EA">
            <w:pPr>
              <w:rPr>
                <w:rFonts w:cstheme="minorHAnsi"/>
                <w:sz w:val="20"/>
                <w:szCs w:val="20"/>
              </w:rPr>
            </w:pPr>
          </w:p>
        </w:tc>
      </w:tr>
      <w:tr w:rsidR="006412EA" w14:paraId="4659C822" w14:textId="77777777" w:rsidTr="00E72463">
        <w:trPr>
          <w:cantSplit/>
        </w:trPr>
        <w:tc>
          <w:tcPr>
            <w:tcW w:w="1350" w:type="dxa"/>
            <w:vAlign w:val="center"/>
          </w:tcPr>
          <w:p w14:paraId="4659C820" w14:textId="77777777" w:rsidR="006412EA" w:rsidRDefault="006412EA" w:rsidP="006412EA">
            <w:pPr>
              <w:jc w:val="right"/>
            </w:pPr>
            <w:r>
              <w:rPr>
                <w:rFonts w:cs="Arial"/>
                <w:sz w:val="20"/>
                <w:szCs w:val="20"/>
              </w:rPr>
              <w:t>Energy Savings/Peak Demand Reduction – All Measures</w:t>
            </w:r>
          </w:p>
        </w:tc>
        <w:tc>
          <w:tcPr>
            <w:tcW w:w="9540" w:type="dxa"/>
          </w:tcPr>
          <w:p w14:paraId="00D3DD06" w14:textId="34D7030F" w:rsidR="00DC4A2F" w:rsidRDefault="00DC4A2F" w:rsidP="006412EA">
            <w:pPr>
              <w:tabs>
                <w:tab w:val="right" w:pos="6732"/>
              </w:tabs>
              <w:rPr>
                <w:rFonts w:cstheme="minorHAnsi"/>
                <w:sz w:val="20"/>
                <w:szCs w:val="20"/>
              </w:rPr>
            </w:pPr>
            <w:r>
              <w:rPr>
                <w:rFonts w:cstheme="minorHAnsi"/>
                <w:sz w:val="20"/>
                <w:szCs w:val="20"/>
              </w:rPr>
              <w:t>As stated in the PG</w:t>
            </w:r>
            <w:r w:rsidR="00A20DA1">
              <w:rPr>
                <w:rFonts w:cstheme="minorHAnsi"/>
                <w:sz w:val="20"/>
                <w:szCs w:val="20"/>
              </w:rPr>
              <w:t>&amp;</w:t>
            </w:r>
            <w:r>
              <w:rPr>
                <w:rFonts w:cstheme="minorHAnsi"/>
                <w:sz w:val="20"/>
                <w:szCs w:val="20"/>
              </w:rPr>
              <w:t>E Outdoor Area and Street Lighting workpaper (PGECOLTG151 Revision 8)</w:t>
            </w:r>
            <w:r w:rsidR="00E25FE3">
              <w:rPr>
                <w:rFonts w:cstheme="minorHAnsi"/>
                <w:sz w:val="20"/>
                <w:szCs w:val="20"/>
              </w:rPr>
              <w:t xml:space="preserve"> Section 2.0</w:t>
            </w:r>
            <w:r w:rsidR="00734106">
              <w:rPr>
                <w:rFonts w:cstheme="minorHAnsi"/>
                <w:sz w:val="20"/>
                <w:szCs w:val="20"/>
              </w:rPr>
              <w:t xml:space="preserve"> pages 9-17. </w:t>
            </w:r>
          </w:p>
          <w:p w14:paraId="3D0DCE24" w14:textId="77777777" w:rsidR="00DC4A2F" w:rsidRDefault="00DC4A2F" w:rsidP="00DC4A2F">
            <w:pPr>
              <w:pStyle w:val="ListParagraph"/>
              <w:numPr>
                <w:ilvl w:val="0"/>
                <w:numId w:val="17"/>
              </w:numPr>
              <w:tabs>
                <w:tab w:val="right" w:pos="6732"/>
              </w:tabs>
              <w:rPr>
                <w:rFonts w:cstheme="minorHAnsi"/>
                <w:sz w:val="20"/>
                <w:szCs w:val="20"/>
              </w:rPr>
            </w:pPr>
            <w:r>
              <w:rPr>
                <w:rFonts w:cstheme="minorHAnsi"/>
                <w:sz w:val="20"/>
                <w:szCs w:val="20"/>
              </w:rPr>
              <w:t xml:space="preserve">No Peak savings associated with outdoor lighting </w:t>
            </w:r>
          </w:p>
          <w:p w14:paraId="4659C821" w14:textId="62D28C86" w:rsidR="006412EA" w:rsidRPr="00DC4A2F" w:rsidRDefault="00DC4A2F" w:rsidP="00DC4A2F">
            <w:pPr>
              <w:pStyle w:val="ListParagraph"/>
              <w:numPr>
                <w:ilvl w:val="0"/>
                <w:numId w:val="17"/>
              </w:numPr>
              <w:tabs>
                <w:tab w:val="right" w:pos="6732"/>
              </w:tabs>
              <w:rPr>
                <w:rFonts w:cstheme="minorHAnsi"/>
                <w:sz w:val="20"/>
                <w:szCs w:val="20"/>
              </w:rPr>
            </w:pPr>
            <w:r>
              <w:rPr>
                <w:rFonts w:cstheme="minorHAnsi"/>
                <w:sz w:val="20"/>
                <w:szCs w:val="20"/>
              </w:rPr>
              <w:t>Refer to SDG&amp;E Ex-ante database for savings impacts</w:t>
            </w:r>
          </w:p>
        </w:tc>
      </w:tr>
      <w:tr w:rsidR="006412EA" w14:paraId="4659C825" w14:textId="77777777" w:rsidTr="00E72463">
        <w:trPr>
          <w:cantSplit/>
        </w:trPr>
        <w:tc>
          <w:tcPr>
            <w:tcW w:w="1350" w:type="dxa"/>
            <w:vAlign w:val="center"/>
          </w:tcPr>
          <w:p w14:paraId="4659C823" w14:textId="77777777" w:rsidR="006412EA" w:rsidRPr="001D77F7" w:rsidRDefault="006412EA" w:rsidP="006412EA">
            <w:pPr>
              <w:rPr>
                <w:b/>
              </w:rPr>
            </w:pPr>
            <w:r w:rsidRPr="001D77F7">
              <w:rPr>
                <w:b/>
              </w:rPr>
              <w:t>Section 3. Load Shapes</w:t>
            </w:r>
          </w:p>
        </w:tc>
        <w:tc>
          <w:tcPr>
            <w:tcW w:w="9540" w:type="dxa"/>
          </w:tcPr>
          <w:p w14:paraId="4659C824" w14:textId="66E9EE1B" w:rsidR="006412EA" w:rsidRPr="00036409" w:rsidRDefault="006412EA" w:rsidP="006412EA">
            <w:pPr>
              <w:tabs>
                <w:tab w:val="right" w:pos="6732"/>
              </w:tabs>
              <w:rPr>
                <w:rFonts w:cstheme="minorHAnsi"/>
                <w:sz w:val="20"/>
                <w:szCs w:val="20"/>
              </w:rPr>
            </w:pPr>
            <w:r w:rsidRPr="00036409">
              <w:rPr>
                <w:rFonts w:cstheme="minorHAnsi"/>
                <w:sz w:val="20"/>
                <w:szCs w:val="20"/>
              </w:rPr>
              <w:t>SDG:01-ALC-AllCommercial-ExtLight</w:t>
            </w:r>
          </w:p>
        </w:tc>
      </w:tr>
      <w:tr w:rsidR="006412EA" w14:paraId="4659C828" w14:textId="77777777" w:rsidTr="00E72463">
        <w:trPr>
          <w:cantSplit/>
        </w:trPr>
        <w:tc>
          <w:tcPr>
            <w:tcW w:w="1350" w:type="dxa"/>
            <w:vAlign w:val="center"/>
          </w:tcPr>
          <w:p w14:paraId="4659C826" w14:textId="77777777" w:rsidR="006412EA" w:rsidRPr="001D77F7" w:rsidRDefault="006412EA" w:rsidP="006412EA">
            <w:pPr>
              <w:rPr>
                <w:b/>
              </w:rPr>
            </w:pPr>
            <w:r w:rsidRPr="001D77F7">
              <w:rPr>
                <w:b/>
              </w:rPr>
              <w:t>Section 4. Costs</w:t>
            </w:r>
          </w:p>
        </w:tc>
        <w:tc>
          <w:tcPr>
            <w:tcW w:w="9540" w:type="dxa"/>
          </w:tcPr>
          <w:p w14:paraId="5DF08040" w14:textId="77777777" w:rsidR="006412EA" w:rsidRDefault="006412EA" w:rsidP="006412EA">
            <w:pPr>
              <w:rPr>
                <w:rFonts w:cstheme="minorHAnsi"/>
                <w:sz w:val="20"/>
                <w:szCs w:val="20"/>
              </w:rPr>
            </w:pPr>
          </w:p>
          <w:p w14:paraId="4659C827" w14:textId="35E99B1D" w:rsidR="00DC4A2F" w:rsidRPr="00036409" w:rsidRDefault="00DC4A2F" w:rsidP="006412EA">
            <w:pPr>
              <w:rPr>
                <w:rFonts w:cstheme="minorHAnsi"/>
                <w:sz w:val="20"/>
                <w:szCs w:val="20"/>
              </w:rPr>
            </w:pPr>
          </w:p>
        </w:tc>
      </w:tr>
      <w:tr w:rsidR="006412EA" w:rsidRPr="00393EC8" w14:paraId="4659C82B" w14:textId="77777777" w:rsidTr="00E72463">
        <w:trPr>
          <w:cantSplit/>
        </w:trPr>
        <w:tc>
          <w:tcPr>
            <w:tcW w:w="1350" w:type="dxa"/>
          </w:tcPr>
          <w:p w14:paraId="4659C829" w14:textId="77777777" w:rsidR="006412EA" w:rsidRPr="00393EC8" w:rsidRDefault="006412EA" w:rsidP="006412EA">
            <w:pPr>
              <w:rPr>
                <w:b/>
              </w:rPr>
            </w:pPr>
            <w:r w:rsidRPr="00393EC8">
              <w:rPr>
                <w:b/>
              </w:rPr>
              <w:t>Section 4.1 Modeled Costs</w:t>
            </w:r>
          </w:p>
        </w:tc>
        <w:tc>
          <w:tcPr>
            <w:tcW w:w="9540" w:type="dxa"/>
          </w:tcPr>
          <w:p w14:paraId="4659C82A" w14:textId="78463B16" w:rsidR="006412EA" w:rsidRPr="00036409" w:rsidRDefault="006412EA" w:rsidP="006412EA">
            <w:pPr>
              <w:rPr>
                <w:rFonts w:cstheme="minorHAnsi"/>
                <w:b/>
                <w:sz w:val="20"/>
                <w:szCs w:val="20"/>
              </w:rPr>
            </w:pPr>
          </w:p>
        </w:tc>
      </w:tr>
      <w:tr w:rsidR="006412EA" w14:paraId="4659C82E" w14:textId="77777777" w:rsidTr="00E72463">
        <w:trPr>
          <w:cantSplit/>
        </w:trPr>
        <w:tc>
          <w:tcPr>
            <w:tcW w:w="1350" w:type="dxa"/>
          </w:tcPr>
          <w:p w14:paraId="6A1F5026" w14:textId="77777777" w:rsidR="00AE7ACF" w:rsidRDefault="00AE7ACF" w:rsidP="006412EA">
            <w:pPr>
              <w:jc w:val="right"/>
              <w:rPr>
                <w:sz w:val="20"/>
                <w:szCs w:val="20"/>
              </w:rPr>
            </w:pPr>
          </w:p>
          <w:p w14:paraId="4659C82C" w14:textId="7CF23C9A" w:rsidR="006412EA" w:rsidRPr="00822B6F" w:rsidRDefault="006412EA" w:rsidP="006412EA">
            <w:pPr>
              <w:jc w:val="right"/>
              <w:rPr>
                <w:sz w:val="20"/>
                <w:szCs w:val="20"/>
              </w:rPr>
            </w:pPr>
            <w:r>
              <w:rPr>
                <w:sz w:val="20"/>
                <w:szCs w:val="20"/>
              </w:rPr>
              <w:t>Base Cost</w:t>
            </w:r>
          </w:p>
        </w:tc>
        <w:tc>
          <w:tcPr>
            <w:tcW w:w="9540" w:type="dxa"/>
          </w:tcPr>
          <w:p w14:paraId="42864EE4" w14:textId="057BE55F" w:rsidR="006412EA" w:rsidRPr="00036409" w:rsidRDefault="006412EA" w:rsidP="006412EA">
            <w:pPr>
              <w:tabs>
                <w:tab w:val="right" w:pos="6732"/>
              </w:tabs>
              <w:rPr>
                <w:rFonts w:cstheme="minorHAnsi"/>
                <w:sz w:val="20"/>
                <w:szCs w:val="20"/>
              </w:rPr>
            </w:pPr>
          </w:p>
          <w:p w14:paraId="219E87A2" w14:textId="77777777" w:rsidR="000B658F" w:rsidRDefault="000B658F" w:rsidP="000B658F">
            <w:pPr>
              <w:rPr>
                <w:rFonts w:cstheme="minorHAnsi"/>
                <w:sz w:val="20"/>
                <w:szCs w:val="20"/>
              </w:rPr>
            </w:pPr>
            <w:r>
              <w:rPr>
                <w:rFonts w:cstheme="minorHAnsi"/>
                <w:sz w:val="20"/>
                <w:szCs w:val="20"/>
              </w:rPr>
              <w:t>As stated per PGE workpaper (PGECOLTG178 R3) and 2018 May 7</w:t>
            </w:r>
            <w:r w:rsidRPr="0018661A">
              <w:rPr>
                <w:rFonts w:cstheme="minorHAnsi"/>
                <w:sz w:val="20"/>
                <w:szCs w:val="20"/>
                <w:vertAlign w:val="superscript"/>
              </w:rPr>
              <w:t>th</w:t>
            </w:r>
            <w:r>
              <w:rPr>
                <w:rFonts w:cstheme="minorHAnsi"/>
                <w:sz w:val="20"/>
                <w:szCs w:val="20"/>
              </w:rPr>
              <w:t xml:space="preserve"> Phase 2 CPUC Energy Division Lighting Disposition for High-Bay and Low-Bay Interim approval of PEAR database and DEER/</w:t>
            </w:r>
            <w:r w:rsidRPr="00036409">
              <w:rPr>
                <w:rFonts w:cstheme="minorHAnsi"/>
                <w:sz w:val="20"/>
                <w:szCs w:val="20"/>
              </w:rPr>
              <w:t>READi 2.4.</w:t>
            </w:r>
            <w:r>
              <w:rPr>
                <w:rFonts w:cstheme="minorHAnsi"/>
                <w:sz w:val="20"/>
                <w:szCs w:val="20"/>
              </w:rPr>
              <w:t xml:space="preserve">8 user interface and available on </w:t>
            </w:r>
            <w:hyperlink r:id="rId11" w:history="1">
              <w:r w:rsidRPr="00B23D0A">
                <w:rPr>
                  <w:rStyle w:val="Hyperlink"/>
                  <w:rFonts w:cstheme="minorHAnsi"/>
                  <w:sz w:val="20"/>
                  <w:szCs w:val="20"/>
                </w:rPr>
                <w:t>www.deeresources.net</w:t>
              </w:r>
            </w:hyperlink>
            <w:r>
              <w:rPr>
                <w:rFonts w:cstheme="minorHAnsi"/>
                <w:sz w:val="20"/>
                <w:szCs w:val="20"/>
              </w:rPr>
              <w:t xml:space="preserve"> .</w:t>
            </w:r>
          </w:p>
          <w:p w14:paraId="59C60D1E" w14:textId="77777777" w:rsidR="000B658F" w:rsidRDefault="000B658F" w:rsidP="000B658F">
            <w:pPr>
              <w:rPr>
                <w:rFonts w:cstheme="minorHAnsi"/>
                <w:sz w:val="20"/>
                <w:szCs w:val="20"/>
              </w:rPr>
            </w:pPr>
          </w:p>
          <w:p w14:paraId="74A11332" w14:textId="77777777" w:rsidR="00410D79" w:rsidRDefault="000B658F" w:rsidP="000B658F">
            <w:pPr>
              <w:rPr>
                <w:rFonts w:cstheme="minorHAnsi"/>
                <w:sz w:val="20"/>
                <w:szCs w:val="20"/>
              </w:rPr>
            </w:pPr>
            <w:r>
              <w:rPr>
                <w:rFonts w:cstheme="minorHAnsi"/>
                <w:sz w:val="20"/>
                <w:szCs w:val="20"/>
              </w:rPr>
              <w:t>Base Cost = $ 0.00</w:t>
            </w:r>
            <w:r w:rsidR="00410D79">
              <w:rPr>
                <w:rFonts w:cstheme="minorHAnsi"/>
                <w:sz w:val="20"/>
                <w:szCs w:val="20"/>
              </w:rPr>
              <w:t xml:space="preserve"> = </w:t>
            </w:r>
          </w:p>
          <w:p w14:paraId="1DF22BBD" w14:textId="531A4DEC" w:rsidR="000B658F" w:rsidRDefault="00410D79" w:rsidP="000B658F">
            <w:pPr>
              <w:rPr>
                <w:rFonts w:cstheme="minorHAnsi"/>
                <w:sz w:val="20"/>
                <w:szCs w:val="20"/>
              </w:rPr>
            </w:pPr>
            <w:r>
              <w:rPr>
                <w:rFonts w:cstheme="minorHAnsi"/>
                <w:sz w:val="20"/>
                <w:szCs w:val="20"/>
              </w:rPr>
              <w:t>Standard Cost ID = “BaseCostZero” = 0</w:t>
            </w:r>
          </w:p>
          <w:p w14:paraId="4659C82D" w14:textId="0CFC9C86" w:rsidR="000E63F9" w:rsidRPr="00036409" w:rsidRDefault="000E63F9" w:rsidP="006412EA">
            <w:pPr>
              <w:tabs>
                <w:tab w:val="right" w:pos="6732"/>
              </w:tabs>
              <w:rPr>
                <w:rFonts w:cstheme="minorHAnsi"/>
                <w:sz w:val="20"/>
                <w:szCs w:val="20"/>
              </w:rPr>
            </w:pPr>
          </w:p>
        </w:tc>
      </w:tr>
      <w:tr w:rsidR="006412EA" w14:paraId="4659C831" w14:textId="77777777" w:rsidTr="00E72463">
        <w:trPr>
          <w:cantSplit/>
        </w:trPr>
        <w:tc>
          <w:tcPr>
            <w:tcW w:w="1350" w:type="dxa"/>
          </w:tcPr>
          <w:p w14:paraId="0C952A46" w14:textId="77777777" w:rsidR="000E63F9" w:rsidRDefault="000E63F9" w:rsidP="006412EA">
            <w:pPr>
              <w:jc w:val="right"/>
              <w:rPr>
                <w:sz w:val="20"/>
                <w:szCs w:val="20"/>
              </w:rPr>
            </w:pPr>
          </w:p>
          <w:p w14:paraId="308BE385" w14:textId="77777777" w:rsidR="000E63F9" w:rsidRDefault="000E63F9" w:rsidP="006412EA">
            <w:pPr>
              <w:jc w:val="right"/>
              <w:rPr>
                <w:sz w:val="20"/>
                <w:szCs w:val="20"/>
              </w:rPr>
            </w:pPr>
          </w:p>
          <w:p w14:paraId="75F2B6A1" w14:textId="77777777" w:rsidR="000E63F9" w:rsidRDefault="000E63F9" w:rsidP="006412EA">
            <w:pPr>
              <w:jc w:val="right"/>
              <w:rPr>
                <w:sz w:val="20"/>
                <w:szCs w:val="20"/>
              </w:rPr>
            </w:pPr>
          </w:p>
          <w:p w14:paraId="1B90366A" w14:textId="77777777" w:rsidR="000E63F9" w:rsidRDefault="000E63F9" w:rsidP="006412EA">
            <w:pPr>
              <w:jc w:val="right"/>
              <w:rPr>
                <w:sz w:val="20"/>
                <w:szCs w:val="20"/>
              </w:rPr>
            </w:pPr>
          </w:p>
          <w:p w14:paraId="7A65D8FA" w14:textId="77777777" w:rsidR="000E63F9" w:rsidRDefault="000E63F9" w:rsidP="006412EA">
            <w:pPr>
              <w:jc w:val="right"/>
              <w:rPr>
                <w:sz w:val="20"/>
                <w:szCs w:val="20"/>
              </w:rPr>
            </w:pPr>
          </w:p>
          <w:p w14:paraId="6C4D8CFE" w14:textId="77777777" w:rsidR="000E63F9" w:rsidRDefault="000E63F9" w:rsidP="006412EA">
            <w:pPr>
              <w:jc w:val="right"/>
              <w:rPr>
                <w:sz w:val="20"/>
                <w:szCs w:val="20"/>
              </w:rPr>
            </w:pPr>
          </w:p>
          <w:p w14:paraId="168222B2" w14:textId="77777777" w:rsidR="000E63F9" w:rsidRDefault="000E63F9" w:rsidP="006412EA">
            <w:pPr>
              <w:jc w:val="right"/>
              <w:rPr>
                <w:sz w:val="20"/>
                <w:szCs w:val="20"/>
              </w:rPr>
            </w:pPr>
          </w:p>
          <w:p w14:paraId="67AF5CF3" w14:textId="77777777" w:rsidR="000E63F9" w:rsidRDefault="000E63F9" w:rsidP="006412EA">
            <w:pPr>
              <w:jc w:val="right"/>
              <w:rPr>
                <w:sz w:val="20"/>
                <w:szCs w:val="20"/>
              </w:rPr>
            </w:pPr>
          </w:p>
          <w:p w14:paraId="226083AB" w14:textId="77777777" w:rsidR="000E63F9" w:rsidRDefault="000E63F9" w:rsidP="006412EA">
            <w:pPr>
              <w:jc w:val="right"/>
              <w:rPr>
                <w:sz w:val="20"/>
                <w:szCs w:val="20"/>
              </w:rPr>
            </w:pPr>
          </w:p>
          <w:p w14:paraId="4AC2D33F" w14:textId="77777777" w:rsidR="000E63F9" w:rsidRDefault="000E63F9" w:rsidP="006412EA">
            <w:pPr>
              <w:jc w:val="right"/>
              <w:rPr>
                <w:sz w:val="20"/>
                <w:szCs w:val="20"/>
              </w:rPr>
            </w:pPr>
          </w:p>
          <w:p w14:paraId="363E86C7" w14:textId="77777777" w:rsidR="000E63F9" w:rsidRDefault="000E63F9" w:rsidP="006412EA">
            <w:pPr>
              <w:jc w:val="right"/>
              <w:rPr>
                <w:sz w:val="20"/>
                <w:szCs w:val="20"/>
              </w:rPr>
            </w:pPr>
          </w:p>
          <w:p w14:paraId="4DE70B3D" w14:textId="77777777" w:rsidR="000E63F9" w:rsidRDefault="000E63F9" w:rsidP="006412EA">
            <w:pPr>
              <w:jc w:val="right"/>
              <w:rPr>
                <w:sz w:val="20"/>
                <w:szCs w:val="20"/>
              </w:rPr>
            </w:pPr>
          </w:p>
          <w:p w14:paraId="05CFD7EE" w14:textId="77777777" w:rsidR="000E63F9" w:rsidRDefault="000E63F9" w:rsidP="006412EA">
            <w:pPr>
              <w:jc w:val="right"/>
              <w:rPr>
                <w:sz w:val="20"/>
                <w:szCs w:val="20"/>
              </w:rPr>
            </w:pPr>
          </w:p>
          <w:p w14:paraId="5C137D44" w14:textId="77777777" w:rsidR="000E63F9" w:rsidRDefault="000E63F9" w:rsidP="006412EA">
            <w:pPr>
              <w:jc w:val="right"/>
              <w:rPr>
                <w:sz w:val="20"/>
                <w:szCs w:val="20"/>
              </w:rPr>
            </w:pPr>
          </w:p>
          <w:p w14:paraId="78897572" w14:textId="77777777" w:rsidR="000E63F9" w:rsidRDefault="000E63F9" w:rsidP="006412EA">
            <w:pPr>
              <w:jc w:val="right"/>
              <w:rPr>
                <w:sz w:val="20"/>
                <w:szCs w:val="20"/>
              </w:rPr>
            </w:pPr>
          </w:p>
          <w:p w14:paraId="4659C82F" w14:textId="65AEA8AA" w:rsidR="006412EA" w:rsidRPr="00822B6F" w:rsidRDefault="006412EA" w:rsidP="006412EA">
            <w:pPr>
              <w:jc w:val="right"/>
              <w:rPr>
                <w:sz w:val="20"/>
                <w:szCs w:val="20"/>
              </w:rPr>
            </w:pPr>
            <w:r>
              <w:rPr>
                <w:sz w:val="20"/>
                <w:szCs w:val="20"/>
              </w:rPr>
              <w:t xml:space="preserve">Measure Cost </w:t>
            </w:r>
          </w:p>
        </w:tc>
        <w:tc>
          <w:tcPr>
            <w:tcW w:w="9540" w:type="dxa"/>
          </w:tcPr>
          <w:p w14:paraId="39E842B7" w14:textId="302E9477" w:rsidR="00BB668C" w:rsidRDefault="00BB668C" w:rsidP="00BB668C">
            <w:pPr>
              <w:tabs>
                <w:tab w:val="right" w:pos="6732"/>
              </w:tabs>
              <w:rPr>
                <w:rFonts w:cs="Arial"/>
                <w:sz w:val="20"/>
                <w:szCs w:val="20"/>
              </w:rPr>
            </w:pPr>
            <w:r>
              <w:rPr>
                <w:rFonts w:cs="Arial"/>
                <w:sz w:val="20"/>
                <w:szCs w:val="20"/>
              </w:rPr>
              <w:t xml:space="preserve">All costs are adopted from PEAR database using READi Tool v2.4.8 and as stated </w:t>
            </w:r>
            <w:r>
              <w:rPr>
                <w:rFonts w:cstheme="minorHAnsi"/>
                <w:sz w:val="20"/>
                <w:szCs w:val="20"/>
              </w:rPr>
              <w:t>per PGE workpaper (PGECOLTG178 R3) and 2018 May 7</w:t>
            </w:r>
            <w:r w:rsidRPr="0018661A">
              <w:rPr>
                <w:rFonts w:cstheme="minorHAnsi"/>
                <w:sz w:val="20"/>
                <w:szCs w:val="20"/>
                <w:vertAlign w:val="superscript"/>
              </w:rPr>
              <w:t>th</w:t>
            </w:r>
            <w:r>
              <w:rPr>
                <w:rFonts w:cstheme="minorHAnsi"/>
                <w:sz w:val="20"/>
                <w:szCs w:val="20"/>
              </w:rPr>
              <w:t xml:space="preserve"> Phase 2 CPUC Energy Division Lighting Disposition for High-Bay and Low-Bay Interim approval of PEAR database </w:t>
            </w:r>
            <w:r>
              <w:rPr>
                <w:rFonts w:cstheme="minorHAnsi"/>
                <w:sz w:val="20"/>
                <w:szCs w:val="20"/>
              </w:rPr>
              <w:t xml:space="preserve">using </w:t>
            </w:r>
            <w:r>
              <w:rPr>
                <w:rFonts w:cstheme="minorHAnsi"/>
                <w:sz w:val="20"/>
                <w:szCs w:val="20"/>
              </w:rPr>
              <w:t xml:space="preserve"> DEER/</w:t>
            </w:r>
            <w:r w:rsidRPr="00036409">
              <w:rPr>
                <w:rFonts w:cstheme="minorHAnsi"/>
                <w:sz w:val="20"/>
                <w:szCs w:val="20"/>
              </w:rPr>
              <w:t xml:space="preserve">READi </w:t>
            </w:r>
            <w:r>
              <w:rPr>
                <w:rFonts w:cstheme="minorHAnsi"/>
                <w:sz w:val="20"/>
                <w:szCs w:val="20"/>
              </w:rPr>
              <w:t xml:space="preserve">Tool version </w:t>
            </w:r>
            <w:r w:rsidRPr="00036409">
              <w:rPr>
                <w:rFonts w:cstheme="minorHAnsi"/>
                <w:sz w:val="20"/>
                <w:szCs w:val="20"/>
              </w:rPr>
              <w:t>2.4.</w:t>
            </w:r>
            <w:r>
              <w:rPr>
                <w:rFonts w:cstheme="minorHAnsi"/>
                <w:sz w:val="20"/>
                <w:szCs w:val="20"/>
              </w:rPr>
              <w:t xml:space="preserve">8 user interface and available on </w:t>
            </w:r>
            <w:hyperlink r:id="rId12" w:history="1">
              <w:r w:rsidRPr="00B23D0A">
                <w:rPr>
                  <w:rStyle w:val="Hyperlink"/>
                  <w:rFonts w:cstheme="minorHAnsi"/>
                  <w:sz w:val="20"/>
                  <w:szCs w:val="20"/>
                </w:rPr>
                <w:t>www.deeresources.net</w:t>
              </w:r>
            </w:hyperlink>
          </w:p>
          <w:p w14:paraId="6D6B751A" w14:textId="0B2FB4D4" w:rsidR="006412EA" w:rsidRDefault="006412EA" w:rsidP="006412EA">
            <w:pPr>
              <w:tabs>
                <w:tab w:val="right" w:pos="6732"/>
              </w:tabs>
              <w:rPr>
                <w:rFonts w:cs="Arial"/>
                <w:sz w:val="20"/>
                <w:szCs w:val="20"/>
              </w:rPr>
            </w:pPr>
          </w:p>
          <w:p w14:paraId="4038EA21" w14:textId="65415EAA" w:rsidR="00410D79" w:rsidRDefault="00410D79" w:rsidP="006412EA">
            <w:pPr>
              <w:tabs>
                <w:tab w:val="right" w:pos="6732"/>
              </w:tabs>
              <w:rPr>
                <w:rFonts w:cs="Arial"/>
                <w:sz w:val="20"/>
                <w:szCs w:val="20"/>
              </w:rPr>
            </w:pPr>
            <w:r>
              <w:rPr>
                <w:rFonts w:cs="Arial"/>
                <w:sz w:val="20"/>
                <w:szCs w:val="20"/>
              </w:rPr>
              <w:t xml:space="preserve">Measure Cost = Incremental Measure Cost </w:t>
            </w:r>
          </w:p>
          <w:p w14:paraId="4A91FBDC" w14:textId="7C840657" w:rsidR="00410D79" w:rsidRDefault="00410D79" w:rsidP="006412EA">
            <w:pPr>
              <w:tabs>
                <w:tab w:val="right" w:pos="6732"/>
              </w:tabs>
              <w:rPr>
                <w:rFonts w:cs="Arial"/>
                <w:sz w:val="20"/>
                <w:szCs w:val="20"/>
              </w:rPr>
            </w:pPr>
            <w:r>
              <w:rPr>
                <w:rFonts w:cs="Arial"/>
                <w:sz w:val="20"/>
                <w:szCs w:val="20"/>
              </w:rPr>
              <w:t>(MC = IMC)</w:t>
            </w:r>
          </w:p>
          <w:p w14:paraId="17B39583" w14:textId="77777777" w:rsidR="00BB668C" w:rsidRDefault="00BB668C" w:rsidP="006412EA">
            <w:pPr>
              <w:tabs>
                <w:tab w:val="right" w:pos="6732"/>
              </w:tabs>
              <w:rPr>
                <w:rFonts w:cs="Arial"/>
                <w:sz w:val="20"/>
                <w:szCs w:val="20"/>
              </w:rPr>
            </w:pPr>
          </w:p>
          <w:tbl>
            <w:tblPr>
              <w:tblStyle w:val="TableGrid"/>
              <w:tblW w:w="9055" w:type="dxa"/>
              <w:tblLook w:val="04A0" w:firstRow="1" w:lastRow="0" w:firstColumn="1" w:lastColumn="0" w:noHBand="0" w:noVBand="1"/>
            </w:tblPr>
            <w:tblGrid>
              <w:gridCol w:w="1010"/>
              <w:gridCol w:w="2735"/>
              <w:gridCol w:w="1350"/>
              <w:gridCol w:w="1090"/>
              <w:gridCol w:w="2870"/>
            </w:tblGrid>
            <w:tr w:rsidR="0044655B" w:rsidRPr="00036409" w14:paraId="1CCC720A" w14:textId="77777777" w:rsidTr="0044655B">
              <w:tc>
                <w:tcPr>
                  <w:tcW w:w="1010" w:type="dxa"/>
                </w:tcPr>
                <w:p w14:paraId="1929FB2C" w14:textId="77777777" w:rsidR="005C1184" w:rsidRDefault="005C1184" w:rsidP="00162BAE">
                  <w:pPr>
                    <w:rPr>
                      <w:rFonts w:cstheme="minorHAnsi"/>
                      <w:sz w:val="20"/>
                      <w:szCs w:val="20"/>
                    </w:rPr>
                  </w:pPr>
                  <w:bookmarkStart w:id="7" w:name="_Hlk501436060"/>
                  <w:r>
                    <w:rPr>
                      <w:rFonts w:cstheme="minorHAnsi"/>
                      <w:sz w:val="20"/>
                      <w:szCs w:val="20"/>
                    </w:rPr>
                    <w:t xml:space="preserve">SDG&amp;E </w:t>
                  </w:r>
                </w:p>
                <w:p w14:paraId="59B758FC" w14:textId="623A44AB" w:rsidR="005C1184" w:rsidRPr="00036409" w:rsidRDefault="005C1184" w:rsidP="00162BAE">
                  <w:pPr>
                    <w:rPr>
                      <w:rFonts w:cstheme="minorHAnsi"/>
                      <w:sz w:val="20"/>
                      <w:szCs w:val="20"/>
                    </w:rPr>
                  </w:pPr>
                  <w:r>
                    <w:rPr>
                      <w:rFonts w:cstheme="minorHAnsi"/>
                      <w:sz w:val="20"/>
                      <w:szCs w:val="20"/>
                    </w:rPr>
                    <w:t>ImplemID</w:t>
                  </w:r>
                </w:p>
              </w:tc>
              <w:tc>
                <w:tcPr>
                  <w:tcW w:w="2735" w:type="dxa"/>
                  <w:tcBorders>
                    <w:bottom w:val="single" w:sz="4" w:space="0" w:color="auto"/>
                  </w:tcBorders>
                </w:tcPr>
                <w:p w14:paraId="1EC60F66" w14:textId="54BB6480" w:rsidR="005C1184" w:rsidRDefault="005C1184" w:rsidP="00162BAE">
                  <w:pPr>
                    <w:rPr>
                      <w:rFonts w:cstheme="minorHAnsi"/>
                      <w:sz w:val="20"/>
                      <w:szCs w:val="20"/>
                    </w:rPr>
                  </w:pPr>
                  <w:r>
                    <w:rPr>
                      <w:rFonts w:cstheme="minorHAnsi"/>
                      <w:sz w:val="20"/>
                      <w:szCs w:val="20"/>
                    </w:rPr>
                    <w:t xml:space="preserve">PEAR Measure </w:t>
                  </w:r>
                </w:p>
                <w:p w14:paraId="69DDA797" w14:textId="7852E271" w:rsidR="005C1184" w:rsidRDefault="005C1184" w:rsidP="00162BAE">
                  <w:pPr>
                    <w:rPr>
                      <w:rFonts w:cstheme="minorHAnsi"/>
                      <w:sz w:val="20"/>
                      <w:szCs w:val="20"/>
                    </w:rPr>
                  </w:pPr>
                  <w:r>
                    <w:rPr>
                      <w:rFonts w:cstheme="minorHAnsi"/>
                      <w:sz w:val="20"/>
                      <w:szCs w:val="20"/>
                    </w:rPr>
                    <w:t>Cost ID</w:t>
                  </w:r>
                </w:p>
              </w:tc>
              <w:tc>
                <w:tcPr>
                  <w:tcW w:w="1350" w:type="dxa"/>
                  <w:tcBorders>
                    <w:bottom w:val="single" w:sz="4" w:space="0" w:color="auto"/>
                  </w:tcBorders>
                </w:tcPr>
                <w:p w14:paraId="1E5D5117" w14:textId="77777777" w:rsidR="005C1184" w:rsidRDefault="005C1184" w:rsidP="00162BAE">
                  <w:pPr>
                    <w:rPr>
                      <w:rFonts w:cstheme="minorHAnsi"/>
                      <w:sz w:val="20"/>
                      <w:szCs w:val="20"/>
                    </w:rPr>
                  </w:pPr>
                  <w:r>
                    <w:rPr>
                      <w:rFonts w:cstheme="minorHAnsi"/>
                      <w:sz w:val="20"/>
                      <w:szCs w:val="20"/>
                    </w:rPr>
                    <w:t>Cost Value $</w:t>
                  </w:r>
                </w:p>
                <w:p w14:paraId="706CE5DD" w14:textId="134CE3F5" w:rsidR="00410D79" w:rsidRDefault="00410D79" w:rsidP="00162BAE">
                  <w:pPr>
                    <w:rPr>
                      <w:rFonts w:cstheme="minorHAnsi"/>
                      <w:sz w:val="20"/>
                      <w:szCs w:val="20"/>
                    </w:rPr>
                  </w:pPr>
                  <w:r>
                    <w:rPr>
                      <w:rFonts w:cstheme="minorHAnsi"/>
                      <w:sz w:val="20"/>
                      <w:szCs w:val="20"/>
                    </w:rPr>
                    <w:t xml:space="preserve">(MC = IMC) </w:t>
                  </w:r>
                </w:p>
              </w:tc>
              <w:tc>
                <w:tcPr>
                  <w:tcW w:w="1090" w:type="dxa"/>
                  <w:tcBorders>
                    <w:bottom w:val="single" w:sz="4" w:space="0" w:color="auto"/>
                  </w:tcBorders>
                </w:tcPr>
                <w:p w14:paraId="0ED38EF1" w14:textId="02ED9B56" w:rsidR="005C1184" w:rsidRDefault="005C1184" w:rsidP="00162BAE">
                  <w:pPr>
                    <w:rPr>
                      <w:rFonts w:cstheme="minorHAnsi"/>
                      <w:sz w:val="20"/>
                      <w:szCs w:val="20"/>
                    </w:rPr>
                  </w:pPr>
                  <w:r>
                    <w:rPr>
                      <w:rFonts w:cstheme="minorHAnsi"/>
                      <w:sz w:val="20"/>
                      <w:szCs w:val="20"/>
                    </w:rPr>
                    <w:t xml:space="preserve">PGE </w:t>
                  </w:r>
                  <w:r w:rsidRPr="00036409">
                    <w:rPr>
                      <w:rFonts w:cstheme="minorHAnsi"/>
                      <w:sz w:val="20"/>
                      <w:szCs w:val="20"/>
                    </w:rPr>
                    <w:t xml:space="preserve">Msr </w:t>
                  </w:r>
                  <w:r>
                    <w:rPr>
                      <w:rFonts w:cstheme="minorHAnsi"/>
                      <w:sz w:val="20"/>
                      <w:szCs w:val="20"/>
                    </w:rPr>
                    <w:t>Code</w:t>
                  </w:r>
                </w:p>
              </w:tc>
              <w:tc>
                <w:tcPr>
                  <w:tcW w:w="2870" w:type="dxa"/>
                  <w:tcBorders>
                    <w:bottom w:val="single" w:sz="4" w:space="0" w:color="auto"/>
                  </w:tcBorders>
                </w:tcPr>
                <w:p w14:paraId="77734935" w14:textId="568472C5" w:rsidR="005C1184" w:rsidRPr="00036409" w:rsidRDefault="005C1184" w:rsidP="00162BAE">
                  <w:pPr>
                    <w:rPr>
                      <w:rFonts w:cstheme="minorHAnsi"/>
                      <w:sz w:val="20"/>
                      <w:szCs w:val="20"/>
                    </w:rPr>
                  </w:pPr>
                  <w:r w:rsidRPr="00036409">
                    <w:rPr>
                      <w:rFonts w:cstheme="minorHAnsi"/>
                      <w:sz w:val="20"/>
                      <w:szCs w:val="20"/>
                    </w:rPr>
                    <w:t>Measure Description</w:t>
                  </w:r>
                  <w:r>
                    <w:rPr>
                      <w:rFonts w:cstheme="minorHAnsi"/>
                      <w:sz w:val="20"/>
                      <w:szCs w:val="20"/>
                    </w:rPr>
                    <w:t xml:space="preserve"> </w:t>
                  </w:r>
                </w:p>
              </w:tc>
            </w:tr>
            <w:tr w:rsidR="00410D79" w:rsidRPr="00C3018E" w14:paraId="4AD805EF" w14:textId="77777777" w:rsidTr="0044655B">
              <w:tc>
                <w:tcPr>
                  <w:tcW w:w="1010" w:type="dxa"/>
                  <w:vMerge w:val="restart"/>
                </w:tcPr>
                <w:p w14:paraId="044E7B46" w14:textId="77777777" w:rsidR="005C1184" w:rsidRPr="005C1184" w:rsidRDefault="005C1184" w:rsidP="005C1184">
                  <w:pPr>
                    <w:rPr>
                      <w:rFonts w:cstheme="minorHAnsi"/>
                      <w:sz w:val="20"/>
                      <w:szCs w:val="20"/>
                    </w:rPr>
                  </w:pPr>
                  <w:r w:rsidRPr="005C1184">
                    <w:rPr>
                      <w:rFonts w:cstheme="minorHAnsi"/>
                      <w:sz w:val="20"/>
                      <w:szCs w:val="20"/>
                    </w:rPr>
                    <w:t xml:space="preserve">464091- </w:t>
                  </w:r>
                </w:p>
                <w:p w14:paraId="6A3F9FCE" w14:textId="0D51559F" w:rsidR="005C1184" w:rsidRPr="005C1184" w:rsidRDefault="005C1184" w:rsidP="005C1184">
                  <w:pPr>
                    <w:rPr>
                      <w:rFonts w:cstheme="minorHAnsi"/>
                      <w:sz w:val="20"/>
                      <w:szCs w:val="20"/>
                    </w:rPr>
                  </w:pPr>
                  <w:r w:rsidRPr="005C1184">
                    <w:rPr>
                      <w:rFonts w:cstheme="minorHAnsi"/>
                      <w:sz w:val="20"/>
                      <w:szCs w:val="20"/>
                    </w:rPr>
                    <w:t>464097;</w:t>
                  </w:r>
                </w:p>
                <w:p w14:paraId="39593DFF" w14:textId="77777777" w:rsidR="005C1184" w:rsidRPr="005C1184" w:rsidRDefault="005C1184" w:rsidP="005C1184">
                  <w:pPr>
                    <w:rPr>
                      <w:rFonts w:cstheme="minorHAnsi"/>
                      <w:sz w:val="20"/>
                      <w:szCs w:val="20"/>
                    </w:rPr>
                  </w:pPr>
                  <w:r w:rsidRPr="005C1184">
                    <w:rPr>
                      <w:rFonts w:cstheme="minorHAnsi"/>
                      <w:sz w:val="20"/>
                      <w:szCs w:val="20"/>
                    </w:rPr>
                    <w:t xml:space="preserve">464171- </w:t>
                  </w:r>
                </w:p>
                <w:p w14:paraId="7E8F77EB" w14:textId="644154A6" w:rsidR="005C1184" w:rsidRPr="005C1184" w:rsidRDefault="005C1184" w:rsidP="005C1184">
                  <w:pPr>
                    <w:rPr>
                      <w:rFonts w:cstheme="minorHAnsi"/>
                      <w:sz w:val="20"/>
                      <w:szCs w:val="20"/>
                    </w:rPr>
                  </w:pPr>
                  <w:r w:rsidRPr="005C1184">
                    <w:rPr>
                      <w:rFonts w:cstheme="minorHAnsi"/>
                      <w:sz w:val="20"/>
                      <w:szCs w:val="20"/>
                    </w:rPr>
                    <w:t>464177;</w:t>
                  </w:r>
                </w:p>
                <w:p w14:paraId="36981FD8" w14:textId="77777777" w:rsidR="005C1184" w:rsidRPr="005C1184" w:rsidRDefault="005C1184" w:rsidP="005C1184">
                  <w:pPr>
                    <w:rPr>
                      <w:rFonts w:cstheme="minorHAnsi"/>
                      <w:sz w:val="20"/>
                      <w:szCs w:val="20"/>
                    </w:rPr>
                  </w:pPr>
                </w:p>
              </w:tc>
              <w:tc>
                <w:tcPr>
                  <w:tcW w:w="2735" w:type="dxa"/>
                  <w:tcBorders>
                    <w:top w:val="single" w:sz="4" w:space="0" w:color="auto"/>
                    <w:left w:val="single" w:sz="4" w:space="0" w:color="auto"/>
                    <w:bottom w:val="single" w:sz="4" w:space="0" w:color="auto"/>
                    <w:right w:val="single" w:sz="4" w:space="0" w:color="auto"/>
                  </w:tcBorders>
                  <w:shd w:val="clear" w:color="000000" w:fill="FFFFFF"/>
                  <w:vAlign w:val="bottom"/>
                </w:tcPr>
                <w:p w14:paraId="050A6090" w14:textId="356A8567" w:rsidR="005C1184" w:rsidRPr="005C1184" w:rsidRDefault="005C1184" w:rsidP="005C1184">
                  <w:pPr>
                    <w:rPr>
                      <w:rFonts w:cstheme="minorHAnsi"/>
                      <w:sz w:val="20"/>
                      <w:szCs w:val="20"/>
                    </w:rPr>
                  </w:pPr>
                  <w:r w:rsidRPr="005C1184">
                    <w:rPr>
                      <w:color w:val="000000"/>
                      <w:sz w:val="20"/>
                      <w:szCs w:val="20"/>
                    </w:rPr>
                    <w:t xml:space="preserve"> Strt-LEDFixt-PM-Ext(29w)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46A1F6FB" w14:textId="1C653A9C" w:rsidR="005C1184" w:rsidRPr="005C1184" w:rsidRDefault="005C1184" w:rsidP="005C1184">
                  <w:pPr>
                    <w:rPr>
                      <w:rFonts w:cstheme="minorHAnsi"/>
                      <w:color w:val="000000"/>
                      <w:sz w:val="20"/>
                      <w:szCs w:val="20"/>
                    </w:rPr>
                  </w:pPr>
                  <w:r w:rsidRPr="005C1184">
                    <w:rPr>
                      <w:color w:val="000000"/>
                      <w:sz w:val="20"/>
                      <w:szCs w:val="20"/>
                    </w:rPr>
                    <w:t xml:space="preserve">11.00 </w:t>
                  </w:r>
                </w:p>
              </w:tc>
              <w:tc>
                <w:tcPr>
                  <w:tcW w:w="1090" w:type="dxa"/>
                  <w:tcBorders>
                    <w:top w:val="single" w:sz="4" w:space="0" w:color="auto"/>
                    <w:left w:val="single" w:sz="4" w:space="0" w:color="auto"/>
                    <w:bottom w:val="single" w:sz="4" w:space="0" w:color="auto"/>
                    <w:right w:val="single" w:sz="4" w:space="0" w:color="auto"/>
                  </w:tcBorders>
                  <w:vAlign w:val="bottom"/>
                </w:tcPr>
                <w:p w14:paraId="5DBAF39F" w14:textId="1C7B70C5" w:rsidR="005C1184" w:rsidRDefault="005C1184" w:rsidP="005C1184">
                  <w:pPr>
                    <w:rPr>
                      <w:rFonts w:cstheme="minorHAnsi"/>
                      <w:color w:val="000000"/>
                      <w:sz w:val="20"/>
                      <w:szCs w:val="20"/>
                    </w:rPr>
                  </w:pPr>
                  <w:r w:rsidRPr="00C3018E">
                    <w:rPr>
                      <w:rFonts w:cstheme="minorHAnsi"/>
                      <w:color w:val="000000"/>
                      <w:sz w:val="20"/>
                      <w:szCs w:val="20"/>
                    </w:rPr>
                    <w:t>LT282</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7A27258A" w14:textId="0B4903D9" w:rsidR="005C1184" w:rsidRPr="00C3018E" w:rsidRDefault="005C1184" w:rsidP="005C1184">
                  <w:pPr>
                    <w:rPr>
                      <w:rFonts w:cstheme="minorHAnsi"/>
                      <w:sz w:val="20"/>
                      <w:szCs w:val="20"/>
                    </w:rPr>
                  </w:pPr>
                  <w:r w:rsidRPr="00C3018E">
                    <w:rPr>
                      <w:rFonts w:cstheme="minorHAnsi"/>
                      <w:color w:val="000000"/>
                      <w:sz w:val="20"/>
                      <w:szCs w:val="20"/>
                    </w:rPr>
                    <w:t xml:space="preserve">LED STREET LIGHTING </w:t>
                  </w:r>
                  <w:r>
                    <w:rPr>
                      <w:rFonts w:cstheme="minorHAnsi"/>
                      <w:color w:val="000000"/>
                      <w:sz w:val="20"/>
                      <w:szCs w:val="20"/>
                    </w:rPr>
                    <w:t>(</w:t>
                  </w:r>
                  <w:r w:rsidRPr="00C3018E">
                    <w:rPr>
                      <w:rFonts w:cstheme="minorHAnsi"/>
                      <w:color w:val="000000"/>
                      <w:sz w:val="20"/>
                      <w:szCs w:val="20"/>
                    </w:rPr>
                    <w:t xml:space="preserve">0 </w:t>
                  </w:r>
                  <w:r>
                    <w:rPr>
                      <w:rFonts w:cstheme="minorHAnsi"/>
                      <w:color w:val="000000"/>
                      <w:sz w:val="20"/>
                      <w:szCs w:val="20"/>
                    </w:rPr>
                    <w:t>–</w:t>
                  </w:r>
                  <w:r w:rsidRPr="00C3018E">
                    <w:rPr>
                      <w:rFonts w:cstheme="minorHAnsi"/>
                      <w:color w:val="000000"/>
                      <w:sz w:val="20"/>
                      <w:szCs w:val="20"/>
                    </w:rPr>
                    <w:t xml:space="preserve"> 29W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0E244BD3" w14:textId="77777777" w:rsidTr="0044655B">
              <w:tc>
                <w:tcPr>
                  <w:tcW w:w="1010" w:type="dxa"/>
                  <w:vMerge/>
                </w:tcPr>
                <w:p w14:paraId="5C6883C1"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30936C77" w14:textId="528C874D" w:rsidR="005C1184" w:rsidRPr="005C1184" w:rsidRDefault="005C1184" w:rsidP="005C1184">
                  <w:pPr>
                    <w:rPr>
                      <w:rFonts w:cstheme="minorHAnsi"/>
                      <w:sz w:val="20"/>
                      <w:szCs w:val="20"/>
                    </w:rPr>
                  </w:pPr>
                  <w:r w:rsidRPr="005C1184">
                    <w:rPr>
                      <w:color w:val="000000"/>
                      <w:sz w:val="20"/>
                      <w:szCs w:val="20"/>
                    </w:rPr>
                    <w:t xml:space="preserve"> Strt-LEDFixt-PM-Ext(45w)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6F03784F" w14:textId="728642C4" w:rsidR="005C1184" w:rsidRPr="005C1184" w:rsidRDefault="005C1184" w:rsidP="005C1184">
                  <w:pPr>
                    <w:rPr>
                      <w:rFonts w:cstheme="minorHAnsi"/>
                      <w:color w:val="000000"/>
                      <w:sz w:val="20"/>
                      <w:szCs w:val="20"/>
                    </w:rPr>
                  </w:pPr>
                  <w:r w:rsidRPr="005C1184">
                    <w:rPr>
                      <w:color w:val="000000"/>
                      <w:sz w:val="20"/>
                      <w:szCs w:val="20"/>
                    </w:rPr>
                    <w:t xml:space="preserve">13.20 </w:t>
                  </w:r>
                </w:p>
              </w:tc>
              <w:tc>
                <w:tcPr>
                  <w:tcW w:w="1090" w:type="dxa"/>
                  <w:tcBorders>
                    <w:top w:val="single" w:sz="4" w:space="0" w:color="auto"/>
                    <w:left w:val="single" w:sz="4" w:space="0" w:color="auto"/>
                    <w:bottom w:val="single" w:sz="4" w:space="0" w:color="auto"/>
                    <w:right w:val="single" w:sz="4" w:space="0" w:color="auto"/>
                  </w:tcBorders>
                  <w:vAlign w:val="bottom"/>
                </w:tcPr>
                <w:p w14:paraId="2E8B9D3A" w14:textId="32EAA688" w:rsidR="005C1184" w:rsidRDefault="005C1184" w:rsidP="005C1184">
                  <w:pPr>
                    <w:rPr>
                      <w:rFonts w:cstheme="minorHAnsi"/>
                      <w:color w:val="000000"/>
                      <w:sz w:val="20"/>
                      <w:szCs w:val="20"/>
                    </w:rPr>
                  </w:pPr>
                  <w:r w:rsidRPr="00C3018E">
                    <w:rPr>
                      <w:rFonts w:cstheme="minorHAnsi"/>
                      <w:color w:val="000000"/>
                      <w:sz w:val="20"/>
                      <w:szCs w:val="20"/>
                    </w:rPr>
                    <w:t>LT283</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22B4D38B" w14:textId="32DBCA4D" w:rsidR="005C1184" w:rsidRPr="00C3018E" w:rsidRDefault="005C1184" w:rsidP="005C1184">
                  <w:pPr>
                    <w:rPr>
                      <w:rFonts w:cstheme="minorHAnsi"/>
                      <w:sz w:val="20"/>
                      <w:szCs w:val="20"/>
                    </w:rPr>
                  </w:pPr>
                  <w:r w:rsidRPr="00C3018E">
                    <w:rPr>
                      <w:rFonts w:cstheme="minorHAnsi"/>
                      <w:color w:val="000000"/>
                      <w:sz w:val="20"/>
                      <w:szCs w:val="20"/>
                    </w:rPr>
                    <w:t>LED STREET LIGHTING</w:t>
                  </w:r>
                  <w:r>
                    <w:rPr>
                      <w:rFonts w:cstheme="minorHAnsi"/>
                      <w:color w:val="000000"/>
                      <w:sz w:val="20"/>
                      <w:szCs w:val="20"/>
                    </w:rPr>
                    <w:t xml:space="preserve"> (</w:t>
                  </w:r>
                  <w:r w:rsidRPr="00C3018E">
                    <w:rPr>
                      <w:rFonts w:cstheme="minorHAnsi"/>
                      <w:color w:val="000000"/>
                      <w:sz w:val="20"/>
                      <w:szCs w:val="20"/>
                    </w:rPr>
                    <w:t>30 - 45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6648BC0B" w14:textId="77777777" w:rsidTr="0044655B">
              <w:tc>
                <w:tcPr>
                  <w:tcW w:w="1010" w:type="dxa"/>
                  <w:vMerge/>
                </w:tcPr>
                <w:p w14:paraId="217D8657"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67978348" w14:textId="742F685D" w:rsidR="005C1184" w:rsidRPr="005C1184" w:rsidRDefault="005C1184" w:rsidP="005C1184">
                  <w:pPr>
                    <w:rPr>
                      <w:rFonts w:cstheme="minorHAnsi"/>
                      <w:sz w:val="20"/>
                      <w:szCs w:val="20"/>
                    </w:rPr>
                  </w:pPr>
                  <w:r w:rsidRPr="005C1184">
                    <w:rPr>
                      <w:color w:val="000000"/>
                      <w:sz w:val="20"/>
                      <w:szCs w:val="20"/>
                    </w:rPr>
                    <w:t xml:space="preserve"> Strt-LEDFixt-PM-Ext-1(68w)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03D4729D" w14:textId="23BC6013" w:rsidR="005C1184" w:rsidRPr="005C1184" w:rsidRDefault="005C1184" w:rsidP="005C1184">
                  <w:pPr>
                    <w:rPr>
                      <w:rFonts w:cstheme="minorHAnsi"/>
                      <w:color w:val="000000"/>
                      <w:sz w:val="20"/>
                      <w:szCs w:val="20"/>
                    </w:rPr>
                  </w:pPr>
                  <w:r w:rsidRPr="005C1184">
                    <w:rPr>
                      <w:color w:val="000000"/>
                      <w:sz w:val="20"/>
                      <w:szCs w:val="20"/>
                    </w:rPr>
                    <w:t xml:space="preserve">16.50 </w:t>
                  </w:r>
                </w:p>
              </w:tc>
              <w:tc>
                <w:tcPr>
                  <w:tcW w:w="1090" w:type="dxa"/>
                  <w:tcBorders>
                    <w:top w:val="single" w:sz="4" w:space="0" w:color="auto"/>
                    <w:left w:val="single" w:sz="4" w:space="0" w:color="auto"/>
                    <w:bottom w:val="single" w:sz="4" w:space="0" w:color="auto"/>
                    <w:right w:val="single" w:sz="4" w:space="0" w:color="auto"/>
                  </w:tcBorders>
                  <w:vAlign w:val="bottom"/>
                </w:tcPr>
                <w:p w14:paraId="6DA857BD" w14:textId="6E065414" w:rsidR="005C1184" w:rsidRDefault="005C1184" w:rsidP="005C1184">
                  <w:pPr>
                    <w:rPr>
                      <w:rFonts w:cstheme="minorHAnsi"/>
                      <w:color w:val="000000"/>
                      <w:sz w:val="20"/>
                      <w:szCs w:val="20"/>
                    </w:rPr>
                  </w:pPr>
                  <w:r w:rsidRPr="00C3018E">
                    <w:rPr>
                      <w:rFonts w:cstheme="minorHAnsi"/>
                      <w:color w:val="000000"/>
                      <w:sz w:val="20"/>
                      <w:szCs w:val="20"/>
                    </w:rPr>
                    <w:t>LT284</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3A944C87" w14:textId="7953DAE8" w:rsidR="005C1184" w:rsidRPr="00C3018E" w:rsidRDefault="005C1184" w:rsidP="005C1184">
                  <w:pPr>
                    <w:rPr>
                      <w:rFonts w:cstheme="minorHAnsi"/>
                      <w:sz w:val="20"/>
                      <w:szCs w:val="20"/>
                    </w:rPr>
                  </w:pPr>
                  <w:r w:rsidRPr="00C3018E">
                    <w:rPr>
                      <w:rFonts w:cstheme="minorHAnsi"/>
                      <w:color w:val="000000"/>
                      <w:sz w:val="20"/>
                      <w:szCs w:val="20"/>
                    </w:rPr>
                    <w:t>LED STREET LIGHTING</w:t>
                  </w:r>
                  <w:r>
                    <w:rPr>
                      <w:rFonts w:cstheme="minorHAnsi"/>
                      <w:color w:val="000000"/>
                      <w:sz w:val="20"/>
                      <w:szCs w:val="20"/>
                    </w:rPr>
                    <w:t xml:space="preserve"> (</w:t>
                  </w:r>
                  <w:r w:rsidRPr="00C3018E">
                    <w:rPr>
                      <w:rFonts w:cstheme="minorHAnsi"/>
                      <w:color w:val="000000"/>
                      <w:sz w:val="20"/>
                      <w:szCs w:val="20"/>
                    </w:rPr>
                    <w:t>46 - 68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79B4FF2F" w14:textId="77777777" w:rsidTr="0044655B">
              <w:tc>
                <w:tcPr>
                  <w:tcW w:w="1010" w:type="dxa"/>
                  <w:vMerge/>
                </w:tcPr>
                <w:p w14:paraId="0F62EC82"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6117EA07" w14:textId="59C3BE5B" w:rsidR="005C1184" w:rsidRPr="005C1184" w:rsidRDefault="005C1184" w:rsidP="005C1184">
                  <w:pPr>
                    <w:rPr>
                      <w:rFonts w:cstheme="minorHAnsi"/>
                      <w:sz w:val="20"/>
                      <w:szCs w:val="20"/>
                    </w:rPr>
                  </w:pPr>
                  <w:r w:rsidRPr="005C1184">
                    <w:rPr>
                      <w:color w:val="000000"/>
                      <w:sz w:val="20"/>
                      <w:szCs w:val="20"/>
                    </w:rPr>
                    <w:t xml:space="preserve"> Strt-LEDFixt-PM-Ext-1(90w)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5FF4420C" w14:textId="0CBE90F2" w:rsidR="005C1184" w:rsidRPr="005C1184" w:rsidRDefault="005C1184" w:rsidP="005C1184">
                  <w:pPr>
                    <w:rPr>
                      <w:rFonts w:cstheme="minorHAnsi"/>
                      <w:color w:val="000000"/>
                      <w:sz w:val="20"/>
                      <w:szCs w:val="20"/>
                    </w:rPr>
                  </w:pPr>
                  <w:r w:rsidRPr="005C1184">
                    <w:rPr>
                      <w:color w:val="000000"/>
                      <w:sz w:val="20"/>
                      <w:szCs w:val="20"/>
                    </w:rPr>
                    <w:t xml:space="preserve">18.70 </w:t>
                  </w:r>
                </w:p>
              </w:tc>
              <w:tc>
                <w:tcPr>
                  <w:tcW w:w="1090" w:type="dxa"/>
                  <w:tcBorders>
                    <w:top w:val="single" w:sz="4" w:space="0" w:color="auto"/>
                    <w:left w:val="single" w:sz="4" w:space="0" w:color="auto"/>
                    <w:bottom w:val="single" w:sz="4" w:space="0" w:color="auto"/>
                    <w:right w:val="single" w:sz="4" w:space="0" w:color="auto"/>
                  </w:tcBorders>
                  <w:vAlign w:val="bottom"/>
                </w:tcPr>
                <w:p w14:paraId="4AFA2A20" w14:textId="626BE31A" w:rsidR="005C1184" w:rsidRDefault="005C1184" w:rsidP="005C1184">
                  <w:pPr>
                    <w:rPr>
                      <w:rFonts w:cstheme="minorHAnsi"/>
                      <w:color w:val="000000"/>
                      <w:sz w:val="20"/>
                      <w:szCs w:val="20"/>
                    </w:rPr>
                  </w:pPr>
                  <w:r w:rsidRPr="00C3018E">
                    <w:rPr>
                      <w:rFonts w:cstheme="minorHAnsi"/>
                      <w:color w:val="000000"/>
                      <w:sz w:val="20"/>
                      <w:szCs w:val="20"/>
                    </w:rPr>
                    <w:t>LT285</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6D79EE39" w14:textId="6090E4DD" w:rsidR="005C1184" w:rsidRPr="00C3018E" w:rsidRDefault="005C1184" w:rsidP="005C1184">
                  <w:pPr>
                    <w:rPr>
                      <w:rFonts w:cstheme="minorHAnsi"/>
                      <w:sz w:val="20"/>
                      <w:szCs w:val="20"/>
                    </w:rPr>
                  </w:pPr>
                  <w:r w:rsidRPr="00C3018E">
                    <w:rPr>
                      <w:rFonts w:cstheme="minorHAnsi"/>
                      <w:color w:val="000000"/>
                      <w:sz w:val="20"/>
                      <w:szCs w:val="20"/>
                    </w:rPr>
                    <w:t>LED STREET LIGHTING</w:t>
                  </w:r>
                  <w:r>
                    <w:rPr>
                      <w:rFonts w:cstheme="minorHAnsi"/>
                      <w:color w:val="000000"/>
                      <w:sz w:val="20"/>
                      <w:szCs w:val="20"/>
                    </w:rPr>
                    <w:t xml:space="preserve"> (6</w:t>
                  </w:r>
                  <w:r w:rsidRPr="00C3018E">
                    <w:rPr>
                      <w:rFonts w:cstheme="minorHAnsi"/>
                      <w:color w:val="000000"/>
                      <w:sz w:val="20"/>
                      <w:szCs w:val="20"/>
                    </w:rPr>
                    <w:t>9 - 90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0FEADC54" w14:textId="77777777" w:rsidTr="0044655B">
              <w:tc>
                <w:tcPr>
                  <w:tcW w:w="1010" w:type="dxa"/>
                  <w:vMerge/>
                </w:tcPr>
                <w:p w14:paraId="2FAE9F4B"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5921C567" w14:textId="456A8B97" w:rsidR="005C1184" w:rsidRPr="005C1184" w:rsidRDefault="005C1184" w:rsidP="005C1184">
                  <w:pPr>
                    <w:rPr>
                      <w:rFonts w:cstheme="minorHAnsi"/>
                      <w:sz w:val="20"/>
                      <w:szCs w:val="20"/>
                    </w:rPr>
                  </w:pPr>
                  <w:r w:rsidRPr="005C1184">
                    <w:rPr>
                      <w:color w:val="000000"/>
                      <w:sz w:val="20"/>
                      <w:szCs w:val="20"/>
                    </w:rPr>
                    <w:t xml:space="preserve"> Strt-LEDFixt-PM-Ext(107w)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0ED0143B" w14:textId="05CB57CE" w:rsidR="005C1184" w:rsidRPr="005C1184" w:rsidRDefault="005C1184" w:rsidP="005C1184">
                  <w:pPr>
                    <w:rPr>
                      <w:rFonts w:cstheme="minorHAnsi"/>
                      <w:color w:val="000000"/>
                      <w:sz w:val="20"/>
                      <w:szCs w:val="20"/>
                    </w:rPr>
                  </w:pPr>
                  <w:r w:rsidRPr="005C1184">
                    <w:rPr>
                      <w:color w:val="000000"/>
                      <w:sz w:val="20"/>
                      <w:szCs w:val="20"/>
                    </w:rPr>
                    <w:t xml:space="preserve">22.00 </w:t>
                  </w:r>
                </w:p>
              </w:tc>
              <w:tc>
                <w:tcPr>
                  <w:tcW w:w="1090" w:type="dxa"/>
                  <w:tcBorders>
                    <w:top w:val="single" w:sz="4" w:space="0" w:color="auto"/>
                    <w:left w:val="single" w:sz="4" w:space="0" w:color="auto"/>
                    <w:bottom w:val="single" w:sz="4" w:space="0" w:color="auto"/>
                    <w:right w:val="single" w:sz="4" w:space="0" w:color="auto"/>
                  </w:tcBorders>
                  <w:vAlign w:val="bottom"/>
                </w:tcPr>
                <w:p w14:paraId="06E8CE0E" w14:textId="305382DD" w:rsidR="005C1184" w:rsidRDefault="005C1184" w:rsidP="005C1184">
                  <w:pPr>
                    <w:rPr>
                      <w:rFonts w:cstheme="minorHAnsi"/>
                      <w:color w:val="000000"/>
                      <w:sz w:val="20"/>
                      <w:szCs w:val="20"/>
                    </w:rPr>
                  </w:pPr>
                  <w:r w:rsidRPr="00C3018E">
                    <w:rPr>
                      <w:rFonts w:cstheme="minorHAnsi"/>
                      <w:color w:val="000000"/>
                      <w:sz w:val="20"/>
                      <w:szCs w:val="20"/>
                    </w:rPr>
                    <w:t>LT286</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7F9EF35B" w14:textId="3854A3A1" w:rsidR="005C1184" w:rsidRPr="00C3018E" w:rsidRDefault="005C1184" w:rsidP="005C1184">
                  <w:pPr>
                    <w:rPr>
                      <w:rFonts w:cstheme="minorHAnsi"/>
                      <w:sz w:val="20"/>
                      <w:szCs w:val="20"/>
                    </w:rPr>
                  </w:pPr>
                  <w:r w:rsidRPr="00C3018E">
                    <w:rPr>
                      <w:rFonts w:cstheme="minorHAnsi"/>
                      <w:color w:val="000000"/>
                      <w:sz w:val="20"/>
                      <w:szCs w:val="20"/>
                    </w:rPr>
                    <w:t>LED STREET LIGHTING</w:t>
                  </w:r>
                  <w:r>
                    <w:rPr>
                      <w:rFonts w:cstheme="minorHAnsi"/>
                      <w:color w:val="000000"/>
                      <w:sz w:val="20"/>
                      <w:szCs w:val="20"/>
                    </w:rPr>
                    <w:t xml:space="preserve"> (</w:t>
                  </w:r>
                  <w:r w:rsidRPr="00C3018E">
                    <w:rPr>
                      <w:rFonts w:cstheme="minorHAnsi"/>
                      <w:color w:val="000000"/>
                      <w:sz w:val="20"/>
                      <w:szCs w:val="20"/>
                    </w:rPr>
                    <w:t>91 - 107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07AE59F8" w14:textId="77777777" w:rsidTr="0044655B">
              <w:tc>
                <w:tcPr>
                  <w:tcW w:w="1010" w:type="dxa"/>
                  <w:vMerge/>
                </w:tcPr>
                <w:p w14:paraId="40133624"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3C10E2B0" w14:textId="2379F43A" w:rsidR="005C1184" w:rsidRPr="005C1184" w:rsidRDefault="005C1184" w:rsidP="005C1184">
                  <w:pPr>
                    <w:rPr>
                      <w:rFonts w:cstheme="minorHAnsi"/>
                      <w:sz w:val="20"/>
                      <w:szCs w:val="20"/>
                    </w:rPr>
                  </w:pPr>
                  <w:r w:rsidRPr="005C1184">
                    <w:rPr>
                      <w:color w:val="000000"/>
                      <w:sz w:val="20"/>
                      <w:szCs w:val="20"/>
                    </w:rPr>
                    <w:t xml:space="preserve"> Strt-LEDFixt-PM-Ext(146w)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7BC86E97" w14:textId="64F41CAD" w:rsidR="005C1184" w:rsidRPr="005C1184" w:rsidRDefault="005C1184" w:rsidP="005C1184">
                  <w:pPr>
                    <w:rPr>
                      <w:rFonts w:cstheme="minorHAnsi"/>
                      <w:color w:val="000000"/>
                      <w:sz w:val="20"/>
                      <w:szCs w:val="20"/>
                    </w:rPr>
                  </w:pPr>
                  <w:r w:rsidRPr="005C1184">
                    <w:rPr>
                      <w:color w:val="000000"/>
                      <w:sz w:val="20"/>
                      <w:szCs w:val="20"/>
                    </w:rPr>
                    <w:t xml:space="preserve">27.50 </w:t>
                  </w:r>
                </w:p>
              </w:tc>
              <w:tc>
                <w:tcPr>
                  <w:tcW w:w="1090" w:type="dxa"/>
                  <w:tcBorders>
                    <w:top w:val="single" w:sz="4" w:space="0" w:color="auto"/>
                    <w:left w:val="single" w:sz="4" w:space="0" w:color="auto"/>
                    <w:bottom w:val="single" w:sz="4" w:space="0" w:color="auto"/>
                    <w:right w:val="single" w:sz="4" w:space="0" w:color="auto"/>
                  </w:tcBorders>
                  <w:vAlign w:val="bottom"/>
                </w:tcPr>
                <w:p w14:paraId="550940B0" w14:textId="73D63552" w:rsidR="005C1184" w:rsidRDefault="005C1184" w:rsidP="005C1184">
                  <w:pPr>
                    <w:rPr>
                      <w:rFonts w:cstheme="minorHAnsi"/>
                      <w:color w:val="000000"/>
                      <w:sz w:val="20"/>
                      <w:szCs w:val="20"/>
                    </w:rPr>
                  </w:pPr>
                  <w:r w:rsidRPr="00C3018E">
                    <w:rPr>
                      <w:rFonts w:cstheme="minorHAnsi"/>
                      <w:color w:val="000000"/>
                      <w:sz w:val="20"/>
                      <w:szCs w:val="20"/>
                    </w:rPr>
                    <w:t>LT287</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6ED54B15" w14:textId="45083C60" w:rsidR="005C1184" w:rsidRPr="00C3018E" w:rsidRDefault="005C1184" w:rsidP="005C1184">
                  <w:pPr>
                    <w:rPr>
                      <w:rFonts w:cstheme="minorHAnsi"/>
                      <w:sz w:val="20"/>
                      <w:szCs w:val="20"/>
                    </w:rPr>
                  </w:pPr>
                  <w:r w:rsidRPr="00C3018E">
                    <w:rPr>
                      <w:rFonts w:cstheme="minorHAnsi"/>
                      <w:color w:val="000000"/>
                      <w:sz w:val="20"/>
                      <w:szCs w:val="20"/>
                    </w:rPr>
                    <w:t>LED STREET LIGHTING</w:t>
                  </w:r>
                  <w:r>
                    <w:rPr>
                      <w:rFonts w:cstheme="minorHAnsi"/>
                      <w:color w:val="000000"/>
                      <w:sz w:val="20"/>
                      <w:szCs w:val="20"/>
                    </w:rPr>
                    <w:t xml:space="preserve"> (</w:t>
                  </w:r>
                  <w:r w:rsidRPr="00C3018E">
                    <w:rPr>
                      <w:rFonts w:cstheme="minorHAnsi"/>
                      <w:color w:val="000000"/>
                      <w:sz w:val="20"/>
                      <w:szCs w:val="20"/>
                    </w:rPr>
                    <w:t>108 - 146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52E4F77E" w14:textId="77777777" w:rsidTr="0044655B">
              <w:tc>
                <w:tcPr>
                  <w:tcW w:w="1010" w:type="dxa"/>
                  <w:vMerge/>
                </w:tcPr>
                <w:p w14:paraId="46BE43F4"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0C41BEB6" w14:textId="189B1CC8" w:rsidR="005C1184" w:rsidRPr="005C1184" w:rsidRDefault="005C1184" w:rsidP="005C1184">
                  <w:pPr>
                    <w:rPr>
                      <w:rFonts w:cstheme="minorHAnsi"/>
                      <w:sz w:val="20"/>
                      <w:szCs w:val="20"/>
                    </w:rPr>
                  </w:pPr>
                  <w:r w:rsidRPr="005C1184">
                    <w:rPr>
                      <w:color w:val="000000"/>
                      <w:sz w:val="20"/>
                      <w:szCs w:val="20"/>
                    </w:rPr>
                    <w:t xml:space="preserve"> Strt-LEDFixt-PM-Ext(235w)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2BE18B42" w14:textId="03FD0473" w:rsidR="005C1184" w:rsidRPr="005C1184" w:rsidRDefault="005C1184" w:rsidP="005C1184">
                  <w:pPr>
                    <w:rPr>
                      <w:rFonts w:cstheme="minorHAnsi"/>
                      <w:color w:val="000000"/>
                      <w:sz w:val="20"/>
                      <w:szCs w:val="20"/>
                    </w:rPr>
                  </w:pPr>
                  <w:r w:rsidRPr="005C1184">
                    <w:rPr>
                      <w:color w:val="000000"/>
                      <w:sz w:val="20"/>
                      <w:szCs w:val="20"/>
                    </w:rPr>
                    <w:t xml:space="preserve">33.00 </w:t>
                  </w:r>
                </w:p>
              </w:tc>
              <w:tc>
                <w:tcPr>
                  <w:tcW w:w="1090" w:type="dxa"/>
                  <w:tcBorders>
                    <w:top w:val="single" w:sz="4" w:space="0" w:color="auto"/>
                    <w:left w:val="single" w:sz="4" w:space="0" w:color="auto"/>
                    <w:bottom w:val="single" w:sz="4" w:space="0" w:color="auto"/>
                    <w:right w:val="single" w:sz="4" w:space="0" w:color="auto"/>
                  </w:tcBorders>
                  <w:vAlign w:val="bottom"/>
                </w:tcPr>
                <w:p w14:paraId="1156EB38" w14:textId="03108596" w:rsidR="005C1184" w:rsidRDefault="005C1184" w:rsidP="005C1184">
                  <w:pPr>
                    <w:rPr>
                      <w:rFonts w:cstheme="minorHAnsi"/>
                      <w:color w:val="000000"/>
                      <w:sz w:val="20"/>
                      <w:szCs w:val="20"/>
                    </w:rPr>
                  </w:pPr>
                  <w:r w:rsidRPr="00C3018E">
                    <w:rPr>
                      <w:rFonts w:cstheme="minorHAnsi"/>
                      <w:color w:val="000000"/>
                      <w:sz w:val="20"/>
                      <w:szCs w:val="20"/>
                    </w:rPr>
                    <w:t>LT288</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513E0224" w14:textId="080EE4CE" w:rsidR="005C1184" w:rsidRPr="00C3018E" w:rsidRDefault="005C1184" w:rsidP="005C1184">
                  <w:pPr>
                    <w:rPr>
                      <w:rFonts w:cstheme="minorHAnsi"/>
                      <w:sz w:val="20"/>
                      <w:szCs w:val="20"/>
                    </w:rPr>
                  </w:pPr>
                  <w:r w:rsidRPr="00C3018E">
                    <w:rPr>
                      <w:rFonts w:cstheme="minorHAnsi"/>
                      <w:color w:val="000000"/>
                      <w:sz w:val="20"/>
                      <w:szCs w:val="20"/>
                    </w:rPr>
                    <w:t>LED STREET LIGHTING</w:t>
                  </w:r>
                  <w:r>
                    <w:rPr>
                      <w:rFonts w:cstheme="minorHAnsi"/>
                      <w:color w:val="000000"/>
                      <w:sz w:val="20"/>
                      <w:szCs w:val="20"/>
                    </w:rPr>
                    <w:t xml:space="preserve"> (</w:t>
                  </w:r>
                  <w:r w:rsidRPr="00C3018E">
                    <w:rPr>
                      <w:rFonts w:cstheme="minorHAnsi"/>
                      <w:color w:val="000000"/>
                      <w:sz w:val="20"/>
                      <w:szCs w:val="20"/>
                    </w:rPr>
                    <w:t>147 - 235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148CD92F" w14:textId="77777777" w:rsidTr="0044655B">
              <w:tc>
                <w:tcPr>
                  <w:tcW w:w="1010" w:type="dxa"/>
                  <w:vMerge w:val="restart"/>
                </w:tcPr>
                <w:p w14:paraId="00E49D27" w14:textId="77777777" w:rsidR="005C1184" w:rsidRPr="005C1184" w:rsidRDefault="005C1184" w:rsidP="005C1184">
                  <w:pPr>
                    <w:rPr>
                      <w:rFonts w:cstheme="minorHAnsi"/>
                      <w:sz w:val="20"/>
                      <w:szCs w:val="20"/>
                    </w:rPr>
                  </w:pPr>
                  <w:r w:rsidRPr="005C1184">
                    <w:rPr>
                      <w:rFonts w:cstheme="minorHAnsi"/>
                      <w:sz w:val="20"/>
                      <w:szCs w:val="20"/>
                    </w:rPr>
                    <w:t>464098-</w:t>
                  </w:r>
                </w:p>
                <w:p w14:paraId="34F78380" w14:textId="12B33AD4" w:rsidR="005C1184" w:rsidRPr="005C1184" w:rsidRDefault="005C1184" w:rsidP="005C1184">
                  <w:pPr>
                    <w:rPr>
                      <w:rFonts w:cstheme="minorHAnsi"/>
                      <w:sz w:val="20"/>
                      <w:szCs w:val="20"/>
                    </w:rPr>
                  </w:pPr>
                  <w:r w:rsidRPr="005C1184">
                    <w:rPr>
                      <w:rFonts w:cstheme="minorHAnsi"/>
                      <w:sz w:val="20"/>
                      <w:szCs w:val="20"/>
                    </w:rPr>
                    <w:t>464104;</w:t>
                  </w:r>
                </w:p>
                <w:p w14:paraId="387B4AA2" w14:textId="77777777" w:rsidR="005C1184" w:rsidRPr="005C1184" w:rsidRDefault="005C1184" w:rsidP="005C1184">
                  <w:pPr>
                    <w:rPr>
                      <w:rFonts w:cstheme="minorHAnsi"/>
                      <w:sz w:val="20"/>
                      <w:szCs w:val="20"/>
                    </w:rPr>
                  </w:pPr>
                  <w:r w:rsidRPr="005C1184">
                    <w:rPr>
                      <w:rFonts w:cstheme="minorHAnsi"/>
                      <w:sz w:val="20"/>
                      <w:szCs w:val="20"/>
                    </w:rPr>
                    <w:t>464178-</w:t>
                  </w:r>
                </w:p>
                <w:p w14:paraId="4624BC56" w14:textId="6A46C833" w:rsidR="005C1184" w:rsidRPr="005C1184" w:rsidRDefault="005C1184" w:rsidP="005C1184">
                  <w:pPr>
                    <w:rPr>
                      <w:rFonts w:cstheme="minorHAnsi"/>
                      <w:sz w:val="20"/>
                      <w:szCs w:val="20"/>
                    </w:rPr>
                  </w:pPr>
                  <w:r w:rsidRPr="005C1184">
                    <w:rPr>
                      <w:rFonts w:cstheme="minorHAnsi"/>
                      <w:sz w:val="20"/>
                      <w:szCs w:val="20"/>
                    </w:rPr>
                    <w:t>464184;</w:t>
                  </w:r>
                </w:p>
                <w:p w14:paraId="3D460357" w14:textId="77777777" w:rsidR="005C1184" w:rsidRPr="005C1184" w:rsidRDefault="005C1184" w:rsidP="005C1184">
                  <w:pPr>
                    <w:rPr>
                      <w:rFonts w:cstheme="minorHAnsi"/>
                      <w:sz w:val="20"/>
                      <w:szCs w:val="20"/>
                    </w:rPr>
                  </w:pPr>
                </w:p>
                <w:p w14:paraId="41FB0443" w14:textId="77777777" w:rsidR="005C1184" w:rsidRPr="005C1184" w:rsidRDefault="005C1184" w:rsidP="005C1184">
                  <w:pPr>
                    <w:rPr>
                      <w:rFonts w:cstheme="minorHAnsi"/>
                      <w:sz w:val="20"/>
                      <w:szCs w:val="20"/>
                    </w:rPr>
                  </w:pPr>
                </w:p>
                <w:p w14:paraId="55DF4825"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71DF8A0E" w14:textId="11ABD19E" w:rsidR="005C1184" w:rsidRPr="005C1184" w:rsidRDefault="005C1184" w:rsidP="005C1184">
                  <w:pPr>
                    <w:rPr>
                      <w:rFonts w:cstheme="minorHAnsi"/>
                      <w:sz w:val="20"/>
                      <w:szCs w:val="20"/>
                    </w:rPr>
                  </w:pPr>
                  <w:r w:rsidRPr="005C1184">
                    <w:rPr>
                      <w:color w:val="000000"/>
                      <w:sz w:val="20"/>
                      <w:szCs w:val="20"/>
                    </w:rPr>
                    <w:t xml:space="preserve"> Strt-LEDFixt-PM-Ext(29w) </w:t>
                  </w:r>
                </w:p>
              </w:tc>
              <w:tc>
                <w:tcPr>
                  <w:tcW w:w="1350" w:type="dxa"/>
                  <w:tcBorders>
                    <w:top w:val="nil"/>
                    <w:left w:val="single" w:sz="4" w:space="0" w:color="auto"/>
                    <w:bottom w:val="single" w:sz="4" w:space="0" w:color="auto"/>
                    <w:right w:val="single" w:sz="4" w:space="0" w:color="auto"/>
                  </w:tcBorders>
                  <w:shd w:val="clear" w:color="auto" w:fill="auto"/>
                  <w:vAlign w:val="bottom"/>
                </w:tcPr>
                <w:p w14:paraId="45FDB431" w14:textId="1CA05CF6" w:rsidR="005C1184" w:rsidRPr="005C1184" w:rsidRDefault="005C1184" w:rsidP="005C1184">
                  <w:pPr>
                    <w:rPr>
                      <w:rFonts w:cstheme="minorHAnsi"/>
                      <w:color w:val="000000"/>
                      <w:sz w:val="20"/>
                      <w:szCs w:val="20"/>
                    </w:rPr>
                  </w:pPr>
                  <w:r w:rsidRPr="005C1184">
                    <w:rPr>
                      <w:color w:val="000000"/>
                      <w:sz w:val="20"/>
                      <w:szCs w:val="20"/>
                    </w:rPr>
                    <w:t xml:space="preserve">11.00 </w:t>
                  </w:r>
                </w:p>
              </w:tc>
              <w:tc>
                <w:tcPr>
                  <w:tcW w:w="1090" w:type="dxa"/>
                  <w:tcBorders>
                    <w:top w:val="single" w:sz="4" w:space="0" w:color="auto"/>
                    <w:left w:val="single" w:sz="4" w:space="0" w:color="auto"/>
                    <w:bottom w:val="single" w:sz="4" w:space="0" w:color="auto"/>
                    <w:right w:val="single" w:sz="4" w:space="0" w:color="auto"/>
                  </w:tcBorders>
                  <w:vAlign w:val="bottom"/>
                </w:tcPr>
                <w:p w14:paraId="7AFF980A" w14:textId="43844FFF" w:rsidR="005C1184" w:rsidRDefault="005C1184" w:rsidP="005C1184">
                  <w:pPr>
                    <w:rPr>
                      <w:rFonts w:cstheme="minorHAnsi"/>
                      <w:color w:val="000000"/>
                      <w:sz w:val="20"/>
                      <w:szCs w:val="20"/>
                    </w:rPr>
                  </w:pPr>
                  <w:r w:rsidRPr="00C3018E">
                    <w:rPr>
                      <w:rFonts w:cstheme="minorHAnsi"/>
                      <w:color w:val="000000"/>
                      <w:sz w:val="20"/>
                      <w:szCs w:val="20"/>
                    </w:rPr>
                    <w:t>LT289</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27C03A64" w14:textId="62301F1E" w:rsidR="005C1184" w:rsidRPr="00C3018E" w:rsidRDefault="005C1184" w:rsidP="005C1184">
                  <w:pPr>
                    <w:rPr>
                      <w:rFonts w:cstheme="minorHAnsi"/>
                      <w:sz w:val="20"/>
                      <w:szCs w:val="20"/>
                    </w:rPr>
                  </w:pPr>
                  <w:r w:rsidRPr="00C3018E">
                    <w:rPr>
                      <w:rFonts w:cstheme="minorHAnsi"/>
                      <w:color w:val="000000"/>
                      <w:sz w:val="20"/>
                      <w:szCs w:val="20"/>
                    </w:rPr>
                    <w:t>LS1 LED STREET LIGHTING</w:t>
                  </w:r>
                  <w:r>
                    <w:rPr>
                      <w:rFonts w:cstheme="minorHAnsi"/>
                      <w:color w:val="000000"/>
                      <w:sz w:val="20"/>
                      <w:szCs w:val="20"/>
                    </w:rPr>
                    <w:t xml:space="preserve"> (</w:t>
                  </w:r>
                  <w:r w:rsidRPr="00C3018E">
                    <w:rPr>
                      <w:rFonts w:cstheme="minorHAnsi"/>
                      <w:color w:val="000000"/>
                      <w:sz w:val="20"/>
                      <w:szCs w:val="20"/>
                    </w:rPr>
                    <w:t>0 - 29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0E01C4E1" w14:textId="77777777" w:rsidTr="0044655B">
              <w:tc>
                <w:tcPr>
                  <w:tcW w:w="1010" w:type="dxa"/>
                  <w:vMerge/>
                </w:tcPr>
                <w:p w14:paraId="7A74A528"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67F0DB80" w14:textId="07954D47" w:rsidR="005C1184" w:rsidRPr="005C1184" w:rsidRDefault="005C1184" w:rsidP="005C1184">
                  <w:pPr>
                    <w:rPr>
                      <w:rFonts w:cstheme="minorHAnsi"/>
                      <w:sz w:val="20"/>
                      <w:szCs w:val="20"/>
                    </w:rPr>
                  </w:pPr>
                  <w:r w:rsidRPr="005C1184">
                    <w:rPr>
                      <w:color w:val="000000"/>
                      <w:sz w:val="20"/>
                      <w:szCs w:val="20"/>
                    </w:rPr>
                    <w:t xml:space="preserve"> Strt-LEDFixt-PM-Ext(45w)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323B5C07" w14:textId="4F1B1126" w:rsidR="005C1184" w:rsidRPr="005C1184" w:rsidRDefault="005C1184" w:rsidP="005C1184">
                  <w:pPr>
                    <w:rPr>
                      <w:rFonts w:cstheme="minorHAnsi"/>
                      <w:color w:val="000000"/>
                      <w:sz w:val="20"/>
                      <w:szCs w:val="20"/>
                    </w:rPr>
                  </w:pPr>
                  <w:r w:rsidRPr="005C1184">
                    <w:rPr>
                      <w:color w:val="000000"/>
                      <w:sz w:val="20"/>
                      <w:szCs w:val="20"/>
                    </w:rPr>
                    <w:t xml:space="preserve">13.20 </w:t>
                  </w:r>
                </w:p>
              </w:tc>
              <w:tc>
                <w:tcPr>
                  <w:tcW w:w="1090" w:type="dxa"/>
                  <w:tcBorders>
                    <w:top w:val="single" w:sz="4" w:space="0" w:color="auto"/>
                    <w:left w:val="single" w:sz="4" w:space="0" w:color="auto"/>
                    <w:bottom w:val="single" w:sz="4" w:space="0" w:color="auto"/>
                    <w:right w:val="single" w:sz="4" w:space="0" w:color="auto"/>
                  </w:tcBorders>
                  <w:vAlign w:val="bottom"/>
                </w:tcPr>
                <w:p w14:paraId="76A8E7CD" w14:textId="2997739F" w:rsidR="005C1184" w:rsidRDefault="005C1184" w:rsidP="005C1184">
                  <w:pPr>
                    <w:rPr>
                      <w:rFonts w:cstheme="minorHAnsi"/>
                      <w:color w:val="000000"/>
                      <w:sz w:val="20"/>
                      <w:szCs w:val="20"/>
                    </w:rPr>
                  </w:pPr>
                  <w:r w:rsidRPr="00C3018E">
                    <w:rPr>
                      <w:rFonts w:cstheme="minorHAnsi"/>
                      <w:color w:val="000000"/>
                      <w:sz w:val="20"/>
                      <w:szCs w:val="20"/>
                    </w:rPr>
                    <w:t>LT290</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1E21B3F7" w14:textId="456D7999" w:rsidR="005C1184" w:rsidRPr="00C3018E" w:rsidRDefault="005C1184" w:rsidP="005C1184">
                  <w:pPr>
                    <w:rPr>
                      <w:rFonts w:cstheme="minorHAnsi"/>
                      <w:sz w:val="20"/>
                      <w:szCs w:val="20"/>
                    </w:rPr>
                  </w:pPr>
                  <w:r w:rsidRPr="00C3018E">
                    <w:rPr>
                      <w:rFonts w:cstheme="minorHAnsi"/>
                      <w:color w:val="000000"/>
                      <w:sz w:val="20"/>
                      <w:szCs w:val="20"/>
                    </w:rPr>
                    <w:t>LS1 LED STREET LIGHTING</w:t>
                  </w:r>
                  <w:r>
                    <w:rPr>
                      <w:rFonts w:cstheme="minorHAnsi"/>
                      <w:color w:val="000000"/>
                      <w:sz w:val="20"/>
                      <w:szCs w:val="20"/>
                    </w:rPr>
                    <w:t xml:space="preserve"> (</w:t>
                  </w:r>
                  <w:r w:rsidRPr="00C3018E">
                    <w:rPr>
                      <w:rFonts w:cstheme="minorHAnsi"/>
                      <w:color w:val="000000"/>
                      <w:sz w:val="20"/>
                      <w:szCs w:val="20"/>
                    </w:rPr>
                    <w:t>30 - 45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6A588A8C" w14:textId="77777777" w:rsidTr="0044655B">
              <w:tc>
                <w:tcPr>
                  <w:tcW w:w="1010" w:type="dxa"/>
                  <w:vMerge/>
                </w:tcPr>
                <w:p w14:paraId="74EA9D6A"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67A5D5C1" w14:textId="05C25D16" w:rsidR="005C1184" w:rsidRPr="005C1184" w:rsidRDefault="005C1184" w:rsidP="005C1184">
                  <w:pPr>
                    <w:rPr>
                      <w:rFonts w:cstheme="minorHAnsi"/>
                      <w:sz w:val="20"/>
                      <w:szCs w:val="20"/>
                    </w:rPr>
                  </w:pPr>
                  <w:r w:rsidRPr="005C1184">
                    <w:rPr>
                      <w:color w:val="000000"/>
                      <w:sz w:val="20"/>
                      <w:szCs w:val="20"/>
                    </w:rPr>
                    <w:t xml:space="preserve"> Strt-LEDFixt-PM-Ext-1(68w)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60F48564" w14:textId="5C6DB918" w:rsidR="005C1184" w:rsidRPr="005C1184" w:rsidRDefault="005C1184" w:rsidP="005C1184">
                  <w:pPr>
                    <w:rPr>
                      <w:rFonts w:cstheme="minorHAnsi"/>
                      <w:color w:val="000000"/>
                      <w:sz w:val="20"/>
                      <w:szCs w:val="20"/>
                    </w:rPr>
                  </w:pPr>
                  <w:r w:rsidRPr="005C1184">
                    <w:rPr>
                      <w:color w:val="000000"/>
                      <w:sz w:val="20"/>
                      <w:szCs w:val="20"/>
                    </w:rPr>
                    <w:t xml:space="preserve">16.50 </w:t>
                  </w:r>
                </w:p>
              </w:tc>
              <w:tc>
                <w:tcPr>
                  <w:tcW w:w="1090" w:type="dxa"/>
                  <w:tcBorders>
                    <w:top w:val="single" w:sz="4" w:space="0" w:color="auto"/>
                    <w:left w:val="single" w:sz="4" w:space="0" w:color="auto"/>
                    <w:bottom w:val="single" w:sz="4" w:space="0" w:color="auto"/>
                    <w:right w:val="single" w:sz="4" w:space="0" w:color="auto"/>
                  </w:tcBorders>
                  <w:vAlign w:val="bottom"/>
                </w:tcPr>
                <w:p w14:paraId="092ED5F7" w14:textId="5D961019" w:rsidR="005C1184" w:rsidRDefault="005C1184" w:rsidP="005C1184">
                  <w:pPr>
                    <w:rPr>
                      <w:rFonts w:cstheme="minorHAnsi"/>
                      <w:color w:val="000000"/>
                      <w:sz w:val="20"/>
                      <w:szCs w:val="20"/>
                    </w:rPr>
                  </w:pPr>
                  <w:r w:rsidRPr="00C3018E">
                    <w:rPr>
                      <w:rFonts w:cstheme="minorHAnsi"/>
                      <w:color w:val="000000"/>
                      <w:sz w:val="20"/>
                      <w:szCs w:val="20"/>
                    </w:rPr>
                    <w:t>LT291</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60063CD4" w14:textId="60B62683" w:rsidR="005C1184" w:rsidRPr="00C3018E" w:rsidRDefault="005C1184" w:rsidP="005C1184">
                  <w:pPr>
                    <w:rPr>
                      <w:rFonts w:cstheme="minorHAnsi"/>
                      <w:sz w:val="20"/>
                      <w:szCs w:val="20"/>
                    </w:rPr>
                  </w:pPr>
                  <w:r w:rsidRPr="00C3018E">
                    <w:rPr>
                      <w:rFonts w:cstheme="minorHAnsi"/>
                      <w:color w:val="000000"/>
                      <w:sz w:val="20"/>
                      <w:szCs w:val="20"/>
                    </w:rPr>
                    <w:t>LS1 LED STREET LIGHTING</w:t>
                  </w:r>
                  <w:r>
                    <w:rPr>
                      <w:rFonts w:cstheme="minorHAnsi"/>
                      <w:color w:val="000000"/>
                      <w:sz w:val="20"/>
                      <w:szCs w:val="20"/>
                    </w:rPr>
                    <w:t xml:space="preserve"> (</w:t>
                  </w:r>
                  <w:r w:rsidRPr="00C3018E">
                    <w:rPr>
                      <w:rFonts w:cstheme="minorHAnsi"/>
                      <w:color w:val="000000"/>
                      <w:sz w:val="20"/>
                      <w:szCs w:val="20"/>
                    </w:rPr>
                    <w:t>46 - 68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4A258593" w14:textId="77777777" w:rsidTr="0044655B">
              <w:tc>
                <w:tcPr>
                  <w:tcW w:w="1010" w:type="dxa"/>
                  <w:vMerge/>
                </w:tcPr>
                <w:p w14:paraId="61C80E86"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52E21993" w14:textId="0C79C2A1" w:rsidR="005C1184" w:rsidRPr="005C1184" w:rsidRDefault="005C1184" w:rsidP="005C1184">
                  <w:pPr>
                    <w:rPr>
                      <w:rFonts w:cstheme="minorHAnsi"/>
                      <w:sz w:val="20"/>
                      <w:szCs w:val="20"/>
                    </w:rPr>
                  </w:pPr>
                  <w:r w:rsidRPr="005C1184">
                    <w:rPr>
                      <w:color w:val="000000"/>
                      <w:sz w:val="20"/>
                      <w:szCs w:val="20"/>
                    </w:rPr>
                    <w:t xml:space="preserve"> Strt-LEDFixt-PM-Ext-1(90w)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28549B97" w14:textId="7862A2D6" w:rsidR="005C1184" w:rsidRPr="005C1184" w:rsidRDefault="005C1184" w:rsidP="005C1184">
                  <w:pPr>
                    <w:rPr>
                      <w:rFonts w:cstheme="minorHAnsi"/>
                      <w:color w:val="000000"/>
                      <w:sz w:val="20"/>
                      <w:szCs w:val="20"/>
                    </w:rPr>
                  </w:pPr>
                  <w:r w:rsidRPr="005C1184">
                    <w:rPr>
                      <w:color w:val="000000"/>
                      <w:sz w:val="20"/>
                      <w:szCs w:val="20"/>
                    </w:rPr>
                    <w:t xml:space="preserve">18.70 </w:t>
                  </w:r>
                </w:p>
              </w:tc>
              <w:tc>
                <w:tcPr>
                  <w:tcW w:w="1090" w:type="dxa"/>
                  <w:tcBorders>
                    <w:top w:val="single" w:sz="4" w:space="0" w:color="auto"/>
                    <w:left w:val="single" w:sz="4" w:space="0" w:color="auto"/>
                    <w:bottom w:val="single" w:sz="4" w:space="0" w:color="auto"/>
                    <w:right w:val="single" w:sz="4" w:space="0" w:color="auto"/>
                  </w:tcBorders>
                  <w:vAlign w:val="bottom"/>
                </w:tcPr>
                <w:p w14:paraId="664EA0AC" w14:textId="1CB6B543" w:rsidR="005C1184" w:rsidRDefault="005C1184" w:rsidP="005C1184">
                  <w:pPr>
                    <w:rPr>
                      <w:rFonts w:cstheme="minorHAnsi"/>
                      <w:color w:val="000000"/>
                      <w:sz w:val="20"/>
                      <w:szCs w:val="20"/>
                    </w:rPr>
                  </w:pPr>
                  <w:r w:rsidRPr="00C3018E">
                    <w:rPr>
                      <w:rFonts w:cstheme="minorHAnsi"/>
                      <w:color w:val="000000"/>
                      <w:sz w:val="20"/>
                      <w:szCs w:val="20"/>
                    </w:rPr>
                    <w:t>LT292</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46FBEFA6" w14:textId="0CB94191" w:rsidR="005C1184" w:rsidRPr="00C3018E" w:rsidRDefault="005C1184" w:rsidP="005C1184">
                  <w:pPr>
                    <w:rPr>
                      <w:rFonts w:cstheme="minorHAnsi"/>
                      <w:sz w:val="20"/>
                      <w:szCs w:val="20"/>
                    </w:rPr>
                  </w:pPr>
                  <w:r w:rsidRPr="00C3018E">
                    <w:rPr>
                      <w:rFonts w:cstheme="minorHAnsi"/>
                      <w:color w:val="000000"/>
                      <w:sz w:val="20"/>
                      <w:szCs w:val="20"/>
                    </w:rPr>
                    <w:t>LS1 LED STREET LIGHTING</w:t>
                  </w:r>
                  <w:r>
                    <w:rPr>
                      <w:rFonts w:cstheme="minorHAnsi"/>
                      <w:color w:val="000000"/>
                      <w:sz w:val="20"/>
                      <w:szCs w:val="20"/>
                    </w:rPr>
                    <w:t xml:space="preserve"> (</w:t>
                  </w:r>
                  <w:r w:rsidRPr="00C3018E">
                    <w:rPr>
                      <w:rFonts w:cstheme="minorHAnsi"/>
                      <w:color w:val="000000"/>
                      <w:sz w:val="20"/>
                      <w:szCs w:val="20"/>
                    </w:rPr>
                    <w:t>69 - 90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567174A3" w14:textId="77777777" w:rsidTr="0044655B">
              <w:tc>
                <w:tcPr>
                  <w:tcW w:w="1010" w:type="dxa"/>
                  <w:vMerge/>
                </w:tcPr>
                <w:p w14:paraId="1C82432D"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4C57E8F8" w14:textId="362C3F5B" w:rsidR="005C1184" w:rsidRPr="005C1184" w:rsidRDefault="005C1184" w:rsidP="005C1184">
                  <w:pPr>
                    <w:rPr>
                      <w:rFonts w:cstheme="minorHAnsi"/>
                      <w:sz w:val="20"/>
                      <w:szCs w:val="20"/>
                    </w:rPr>
                  </w:pPr>
                  <w:r w:rsidRPr="005C1184">
                    <w:rPr>
                      <w:color w:val="000000"/>
                      <w:sz w:val="20"/>
                      <w:szCs w:val="20"/>
                    </w:rPr>
                    <w:t xml:space="preserve"> Strt-LEDFixt-PM-Ext(107w)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5838FC05" w14:textId="7B0DD2C4" w:rsidR="005C1184" w:rsidRPr="005C1184" w:rsidRDefault="005C1184" w:rsidP="005C1184">
                  <w:pPr>
                    <w:rPr>
                      <w:rFonts w:cstheme="minorHAnsi"/>
                      <w:color w:val="000000"/>
                      <w:sz w:val="20"/>
                      <w:szCs w:val="20"/>
                    </w:rPr>
                  </w:pPr>
                  <w:r w:rsidRPr="005C1184">
                    <w:rPr>
                      <w:color w:val="000000"/>
                      <w:sz w:val="20"/>
                      <w:szCs w:val="20"/>
                    </w:rPr>
                    <w:t xml:space="preserve">22.00 </w:t>
                  </w:r>
                </w:p>
              </w:tc>
              <w:tc>
                <w:tcPr>
                  <w:tcW w:w="1090" w:type="dxa"/>
                  <w:tcBorders>
                    <w:top w:val="single" w:sz="4" w:space="0" w:color="auto"/>
                    <w:left w:val="single" w:sz="4" w:space="0" w:color="auto"/>
                    <w:bottom w:val="single" w:sz="4" w:space="0" w:color="auto"/>
                    <w:right w:val="single" w:sz="4" w:space="0" w:color="auto"/>
                  </w:tcBorders>
                  <w:vAlign w:val="bottom"/>
                </w:tcPr>
                <w:p w14:paraId="0E9F8A3D" w14:textId="67A24B8B" w:rsidR="005C1184" w:rsidRDefault="005C1184" w:rsidP="005C1184">
                  <w:pPr>
                    <w:rPr>
                      <w:rFonts w:cstheme="minorHAnsi"/>
                      <w:color w:val="000000"/>
                      <w:sz w:val="20"/>
                      <w:szCs w:val="20"/>
                    </w:rPr>
                  </w:pPr>
                  <w:r w:rsidRPr="00C3018E">
                    <w:rPr>
                      <w:rFonts w:cstheme="minorHAnsi"/>
                      <w:color w:val="000000"/>
                      <w:sz w:val="20"/>
                      <w:szCs w:val="20"/>
                    </w:rPr>
                    <w:t>LT293</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639140D7" w14:textId="533FF583" w:rsidR="005C1184" w:rsidRPr="00C3018E" w:rsidRDefault="005C1184" w:rsidP="005C1184">
                  <w:pPr>
                    <w:rPr>
                      <w:rFonts w:cstheme="minorHAnsi"/>
                      <w:sz w:val="20"/>
                      <w:szCs w:val="20"/>
                    </w:rPr>
                  </w:pPr>
                  <w:r w:rsidRPr="00C3018E">
                    <w:rPr>
                      <w:rFonts w:cstheme="minorHAnsi"/>
                      <w:color w:val="000000"/>
                      <w:sz w:val="20"/>
                      <w:szCs w:val="20"/>
                    </w:rPr>
                    <w:t>LS1 LED STREET LIGHTING</w:t>
                  </w:r>
                  <w:r>
                    <w:rPr>
                      <w:rFonts w:cstheme="minorHAnsi"/>
                      <w:color w:val="000000"/>
                      <w:sz w:val="20"/>
                      <w:szCs w:val="20"/>
                    </w:rPr>
                    <w:t xml:space="preserve"> (</w:t>
                  </w:r>
                  <w:r w:rsidRPr="00C3018E">
                    <w:rPr>
                      <w:rFonts w:cstheme="minorHAnsi"/>
                      <w:color w:val="000000"/>
                      <w:sz w:val="20"/>
                      <w:szCs w:val="20"/>
                    </w:rPr>
                    <w:t>91 - 107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2EF6171D" w14:textId="77777777" w:rsidTr="0044655B">
              <w:tc>
                <w:tcPr>
                  <w:tcW w:w="1010" w:type="dxa"/>
                  <w:vMerge/>
                </w:tcPr>
                <w:p w14:paraId="599466B5"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2D351143" w14:textId="5A87479F" w:rsidR="005C1184" w:rsidRPr="005C1184" w:rsidRDefault="005C1184" w:rsidP="005C1184">
                  <w:pPr>
                    <w:rPr>
                      <w:rFonts w:cstheme="minorHAnsi"/>
                      <w:sz w:val="20"/>
                      <w:szCs w:val="20"/>
                    </w:rPr>
                  </w:pPr>
                  <w:r w:rsidRPr="005C1184">
                    <w:rPr>
                      <w:color w:val="000000"/>
                      <w:sz w:val="20"/>
                      <w:szCs w:val="20"/>
                    </w:rPr>
                    <w:t xml:space="preserve"> Strt-LEDFixt-PM-Ext(146w)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0730903C" w14:textId="5C5BA01D" w:rsidR="005C1184" w:rsidRPr="005C1184" w:rsidRDefault="005C1184" w:rsidP="005C1184">
                  <w:pPr>
                    <w:rPr>
                      <w:rFonts w:cstheme="minorHAnsi"/>
                      <w:color w:val="000000"/>
                      <w:sz w:val="20"/>
                      <w:szCs w:val="20"/>
                    </w:rPr>
                  </w:pPr>
                  <w:r w:rsidRPr="005C1184">
                    <w:rPr>
                      <w:color w:val="000000"/>
                      <w:sz w:val="20"/>
                      <w:szCs w:val="20"/>
                    </w:rPr>
                    <w:t xml:space="preserve">27.50 </w:t>
                  </w:r>
                </w:p>
              </w:tc>
              <w:tc>
                <w:tcPr>
                  <w:tcW w:w="1090" w:type="dxa"/>
                  <w:tcBorders>
                    <w:top w:val="single" w:sz="4" w:space="0" w:color="auto"/>
                    <w:left w:val="single" w:sz="4" w:space="0" w:color="auto"/>
                    <w:bottom w:val="single" w:sz="4" w:space="0" w:color="auto"/>
                    <w:right w:val="single" w:sz="4" w:space="0" w:color="auto"/>
                  </w:tcBorders>
                  <w:vAlign w:val="bottom"/>
                </w:tcPr>
                <w:p w14:paraId="6962DED8" w14:textId="35047606" w:rsidR="005C1184" w:rsidRDefault="005C1184" w:rsidP="005C1184">
                  <w:pPr>
                    <w:rPr>
                      <w:rFonts w:cstheme="minorHAnsi"/>
                      <w:color w:val="000000"/>
                      <w:sz w:val="20"/>
                      <w:szCs w:val="20"/>
                    </w:rPr>
                  </w:pPr>
                  <w:r w:rsidRPr="00C3018E">
                    <w:rPr>
                      <w:rFonts w:cstheme="minorHAnsi"/>
                      <w:color w:val="000000"/>
                      <w:sz w:val="20"/>
                      <w:szCs w:val="20"/>
                    </w:rPr>
                    <w:t>LT294</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67E3F335" w14:textId="2B3B377E" w:rsidR="005C1184" w:rsidRPr="00C3018E" w:rsidRDefault="005C1184" w:rsidP="005C1184">
                  <w:pPr>
                    <w:rPr>
                      <w:rFonts w:cstheme="minorHAnsi"/>
                      <w:sz w:val="20"/>
                      <w:szCs w:val="20"/>
                    </w:rPr>
                  </w:pPr>
                  <w:r w:rsidRPr="00C3018E">
                    <w:rPr>
                      <w:rFonts w:cstheme="minorHAnsi"/>
                      <w:color w:val="000000"/>
                      <w:sz w:val="20"/>
                      <w:szCs w:val="20"/>
                    </w:rPr>
                    <w:t>LS1 LED STREET LIGHTING</w:t>
                  </w:r>
                  <w:r>
                    <w:rPr>
                      <w:rFonts w:cstheme="minorHAnsi"/>
                      <w:color w:val="000000"/>
                      <w:sz w:val="20"/>
                      <w:szCs w:val="20"/>
                    </w:rPr>
                    <w:t xml:space="preserve"> (</w:t>
                  </w:r>
                  <w:r w:rsidRPr="00C3018E">
                    <w:rPr>
                      <w:rFonts w:cstheme="minorHAnsi"/>
                      <w:color w:val="000000"/>
                      <w:sz w:val="20"/>
                      <w:szCs w:val="20"/>
                    </w:rPr>
                    <w:t>108 - 146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43991A04" w14:textId="77777777" w:rsidTr="0044655B">
              <w:tc>
                <w:tcPr>
                  <w:tcW w:w="1010" w:type="dxa"/>
                  <w:vMerge/>
                </w:tcPr>
                <w:p w14:paraId="31E18BBA"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34BA3065" w14:textId="12D37622" w:rsidR="005C1184" w:rsidRPr="005C1184" w:rsidRDefault="005C1184" w:rsidP="005C1184">
                  <w:pPr>
                    <w:rPr>
                      <w:rFonts w:cstheme="minorHAnsi"/>
                      <w:sz w:val="20"/>
                      <w:szCs w:val="20"/>
                    </w:rPr>
                  </w:pPr>
                  <w:r w:rsidRPr="005C1184">
                    <w:rPr>
                      <w:color w:val="000000"/>
                      <w:sz w:val="20"/>
                      <w:szCs w:val="20"/>
                    </w:rPr>
                    <w:t xml:space="preserve"> Strt-LEDFixt-PM-Ext(235w)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062167C2" w14:textId="421A5C91" w:rsidR="005C1184" w:rsidRPr="005C1184" w:rsidRDefault="005C1184" w:rsidP="005C1184">
                  <w:pPr>
                    <w:rPr>
                      <w:rFonts w:cstheme="minorHAnsi"/>
                      <w:color w:val="000000"/>
                      <w:sz w:val="20"/>
                      <w:szCs w:val="20"/>
                    </w:rPr>
                  </w:pPr>
                  <w:r w:rsidRPr="005C1184">
                    <w:rPr>
                      <w:color w:val="000000"/>
                      <w:sz w:val="20"/>
                      <w:szCs w:val="20"/>
                    </w:rPr>
                    <w:t xml:space="preserve">33.00 </w:t>
                  </w:r>
                </w:p>
              </w:tc>
              <w:tc>
                <w:tcPr>
                  <w:tcW w:w="1090" w:type="dxa"/>
                  <w:tcBorders>
                    <w:top w:val="single" w:sz="4" w:space="0" w:color="auto"/>
                    <w:left w:val="single" w:sz="4" w:space="0" w:color="auto"/>
                    <w:bottom w:val="single" w:sz="4" w:space="0" w:color="auto"/>
                    <w:right w:val="single" w:sz="4" w:space="0" w:color="auto"/>
                  </w:tcBorders>
                  <w:vAlign w:val="bottom"/>
                </w:tcPr>
                <w:p w14:paraId="3527FFD8" w14:textId="10D99478" w:rsidR="005C1184" w:rsidRDefault="005C1184" w:rsidP="005C1184">
                  <w:pPr>
                    <w:rPr>
                      <w:rFonts w:cstheme="minorHAnsi"/>
                      <w:color w:val="000000"/>
                      <w:sz w:val="20"/>
                      <w:szCs w:val="20"/>
                    </w:rPr>
                  </w:pPr>
                  <w:r w:rsidRPr="00C3018E">
                    <w:rPr>
                      <w:rFonts w:cstheme="minorHAnsi"/>
                      <w:color w:val="000000"/>
                      <w:sz w:val="20"/>
                      <w:szCs w:val="20"/>
                    </w:rPr>
                    <w:t>LT295</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65DF53A7" w14:textId="5B644F47" w:rsidR="005C1184" w:rsidRPr="00C3018E" w:rsidRDefault="005C1184" w:rsidP="005C1184">
                  <w:pPr>
                    <w:rPr>
                      <w:rFonts w:cstheme="minorHAnsi"/>
                      <w:sz w:val="20"/>
                      <w:szCs w:val="20"/>
                    </w:rPr>
                  </w:pPr>
                  <w:r w:rsidRPr="00C3018E">
                    <w:rPr>
                      <w:rFonts w:cstheme="minorHAnsi"/>
                      <w:color w:val="000000"/>
                      <w:sz w:val="20"/>
                      <w:szCs w:val="20"/>
                    </w:rPr>
                    <w:t>LS1 LED STREET LIGHTING</w:t>
                  </w:r>
                  <w:r>
                    <w:rPr>
                      <w:rFonts w:cstheme="minorHAnsi"/>
                      <w:color w:val="000000"/>
                      <w:sz w:val="20"/>
                      <w:szCs w:val="20"/>
                    </w:rPr>
                    <w:t xml:space="preserve"> (</w:t>
                  </w:r>
                  <w:r w:rsidRPr="00C3018E">
                    <w:rPr>
                      <w:rFonts w:cstheme="minorHAnsi"/>
                      <w:color w:val="000000"/>
                      <w:sz w:val="20"/>
                      <w:szCs w:val="20"/>
                    </w:rPr>
                    <w:t>147 - 235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5EE14238" w14:textId="77777777" w:rsidTr="0044655B">
              <w:tc>
                <w:tcPr>
                  <w:tcW w:w="1010" w:type="dxa"/>
                  <w:vMerge w:val="restart"/>
                </w:tcPr>
                <w:p w14:paraId="1F653F0C" w14:textId="77777777" w:rsidR="005C1184" w:rsidRPr="005C1184" w:rsidRDefault="005C1184" w:rsidP="005C1184">
                  <w:pPr>
                    <w:rPr>
                      <w:rFonts w:cstheme="minorHAnsi"/>
                      <w:sz w:val="20"/>
                      <w:szCs w:val="20"/>
                    </w:rPr>
                  </w:pPr>
                  <w:r w:rsidRPr="005C1184">
                    <w:rPr>
                      <w:rFonts w:cstheme="minorHAnsi"/>
                      <w:sz w:val="20"/>
                      <w:szCs w:val="20"/>
                    </w:rPr>
                    <w:t>464105-</w:t>
                  </w:r>
                </w:p>
                <w:p w14:paraId="6387D7F4" w14:textId="7BFFCCEB" w:rsidR="005C1184" w:rsidRPr="005C1184" w:rsidRDefault="005C1184" w:rsidP="005C1184">
                  <w:pPr>
                    <w:rPr>
                      <w:rFonts w:cstheme="minorHAnsi"/>
                      <w:sz w:val="20"/>
                      <w:szCs w:val="20"/>
                    </w:rPr>
                  </w:pPr>
                  <w:r w:rsidRPr="005C1184">
                    <w:rPr>
                      <w:rFonts w:cstheme="minorHAnsi"/>
                      <w:sz w:val="20"/>
                      <w:szCs w:val="20"/>
                    </w:rPr>
                    <w:t>464114;</w:t>
                  </w:r>
                </w:p>
                <w:p w14:paraId="7E077248" w14:textId="77777777" w:rsidR="005C1184" w:rsidRPr="005C1184" w:rsidRDefault="005C1184" w:rsidP="005C1184">
                  <w:pPr>
                    <w:rPr>
                      <w:rFonts w:cstheme="minorHAnsi"/>
                      <w:sz w:val="20"/>
                      <w:szCs w:val="20"/>
                    </w:rPr>
                  </w:pPr>
                  <w:r w:rsidRPr="005C1184">
                    <w:rPr>
                      <w:rFonts w:cstheme="minorHAnsi"/>
                      <w:sz w:val="20"/>
                      <w:szCs w:val="20"/>
                    </w:rPr>
                    <w:t>464185-</w:t>
                  </w:r>
                </w:p>
                <w:p w14:paraId="2CCF5339" w14:textId="1EE97A59" w:rsidR="005C1184" w:rsidRPr="005C1184" w:rsidRDefault="005C1184" w:rsidP="005C1184">
                  <w:pPr>
                    <w:rPr>
                      <w:rFonts w:cstheme="minorHAnsi"/>
                      <w:sz w:val="20"/>
                      <w:szCs w:val="20"/>
                    </w:rPr>
                  </w:pPr>
                  <w:r w:rsidRPr="005C1184">
                    <w:rPr>
                      <w:rFonts w:cstheme="minorHAnsi"/>
                      <w:sz w:val="20"/>
                      <w:szCs w:val="20"/>
                    </w:rPr>
                    <w:t>464193;</w:t>
                  </w:r>
                </w:p>
                <w:p w14:paraId="11D1B918" w14:textId="77777777" w:rsidR="005C1184" w:rsidRPr="005C1184" w:rsidRDefault="005C1184" w:rsidP="005C1184">
                  <w:pPr>
                    <w:rPr>
                      <w:rFonts w:cstheme="minorHAnsi"/>
                      <w:sz w:val="20"/>
                      <w:szCs w:val="20"/>
                    </w:rPr>
                  </w:pPr>
                </w:p>
                <w:p w14:paraId="35B68D42"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3755F804" w14:textId="5567A1E2" w:rsidR="005C1184" w:rsidRPr="005C1184" w:rsidRDefault="005C1184" w:rsidP="005C1184">
                  <w:pPr>
                    <w:rPr>
                      <w:rFonts w:cstheme="minorHAnsi"/>
                      <w:sz w:val="20"/>
                      <w:szCs w:val="20"/>
                    </w:rPr>
                  </w:pPr>
                  <w:r w:rsidRPr="005C1184">
                    <w:rPr>
                      <w:color w:val="000000"/>
                      <w:sz w:val="20"/>
                      <w:szCs w:val="20"/>
                    </w:rPr>
                    <w:t xml:space="preserve"> RdAr-LEDFixt-PM-Ext(29w)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495075AD" w14:textId="085DECF6" w:rsidR="005C1184" w:rsidRPr="005C1184" w:rsidRDefault="005C1184" w:rsidP="005C1184">
                  <w:pPr>
                    <w:rPr>
                      <w:rFonts w:cstheme="minorHAnsi"/>
                      <w:color w:val="000000"/>
                      <w:sz w:val="20"/>
                      <w:szCs w:val="20"/>
                    </w:rPr>
                  </w:pPr>
                  <w:r w:rsidRPr="005C1184">
                    <w:rPr>
                      <w:color w:val="000000"/>
                      <w:sz w:val="20"/>
                      <w:szCs w:val="20"/>
                    </w:rPr>
                    <w:t xml:space="preserve">27.50 </w:t>
                  </w:r>
                </w:p>
              </w:tc>
              <w:tc>
                <w:tcPr>
                  <w:tcW w:w="1090" w:type="dxa"/>
                  <w:tcBorders>
                    <w:top w:val="single" w:sz="4" w:space="0" w:color="auto"/>
                    <w:left w:val="single" w:sz="4" w:space="0" w:color="auto"/>
                    <w:bottom w:val="single" w:sz="4" w:space="0" w:color="auto"/>
                    <w:right w:val="single" w:sz="4" w:space="0" w:color="auto"/>
                  </w:tcBorders>
                  <w:vAlign w:val="bottom"/>
                </w:tcPr>
                <w:p w14:paraId="4A190DF8" w14:textId="548D3C55" w:rsidR="005C1184" w:rsidRDefault="005C1184" w:rsidP="005C1184">
                  <w:pPr>
                    <w:rPr>
                      <w:rFonts w:cstheme="minorHAnsi"/>
                      <w:color w:val="000000"/>
                      <w:sz w:val="20"/>
                      <w:szCs w:val="20"/>
                    </w:rPr>
                  </w:pPr>
                  <w:r w:rsidRPr="00C3018E">
                    <w:rPr>
                      <w:rFonts w:cstheme="minorHAnsi"/>
                      <w:color w:val="000000"/>
                      <w:sz w:val="20"/>
                      <w:szCs w:val="20"/>
                    </w:rPr>
                    <w:t>LT296</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78187F86" w14:textId="329AEE24" w:rsidR="005C1184" w:rsidRPr="00C3018E" w:rsidRDefault="005C1184" w:rsidP="005C1184">
                  <w:pPr>
                    <w:rPr>
                      <w:rFonts w:cstheme="minorHAnsi"/>
                      <w:sz w:val="20"/>
                      <w:szCs w:val="20"/>
                    </w:rPr>
                  </w:pPr>
                  <w:r w:rsidRPr="00C3018E">
                    <w:rPr>
                      <w:rFonts w:cstheme="minorHAnsi"/>
                      <w:color w:val="000000"/>
                      <w:sz w:val="20"/>
                      <w:szCs w:val="20"/>
                    </w:rPr>
                    <w:t xml:space="preserve">LED OUTDOOR POLE-MOUNTED </w:t>
                  </w:r>
                  <w:r>
                    <w:rPr>
                      <w:rFonts w:cstheme="minorHAnsi"/>
                      <w:color w:val="000000"/>
                      <w:sz w:val="20"/>
                      <w:szCs w:val="20"/>
                    </w:rPr>
                    <w:t>(</w:t>
                  </w:r>
                  <w:r w:rsidRPr="00C3018E">
                    <w:rPr>
                      <w:rFonts w:cstheme="minorHAnsi"/>
                      <w:color w:val="000000"/>
                      <w:sz w:val="20"/>
                      <w:szCs w:val="20"/>
                    </w:rPr>
                    <w:t>0 - 29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66EF5C55" w14:textId="77777777" w:rsidTr="0044655B">
              <w:tc>
                <w:tcPr>
                  <w:tcW w:w="1010" w:type="dxa"/>
                  <w:vMerge/>
                </w:tcPr>
                <w:p w14:paraId="02B65901"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28813C1A" w14:textId="03BA4966" w:rsidR="005C1184" w:rsidRPr="005C1184" w:rsidRDefault="005C1184" w:rsidP="005C1184">
                  <w:pPr>
                    <w:rPr>
                      <w:rFonts w:cstheme="minorHAnsi"/>
                      <w:sz w:val="20"/>
                      <w:szCs w:val="20"/>
                    </w:rPr>
                  </w:pPr>
                  <w:r w:rsidRPr="005C1184">
                    <w:rPr>
                      <w:color w:val="000000"/>
                      <w:sz w:val="20"/>
                      <w:szCs w:val="20"/>
                    </w:rPr>
                    <w:t xml:space="preserve"> RdAr-LEDFixt-PM-Ext(45w)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4B3DB672" w14:textId="16585B62" w:rsidR="005C1184" w:rsidRPr="005C1184" w:rsidRDefault="005C1184" w:rsidP="005C1184">
                  <w:pPr>
                    <w:rPr>
                      <w:rFonts w:cstheme="minorHAnsi"/>
                      <w:color w:val="000000"/>
                      <w:sz w:val="20"/>
                      <w:szCs w:val="20"/>
                    </w:rPr>
                  </w:pPr>
                  <w:r w:rsidRPr="005C1184">
                    <w:rPr>
                      <w:color w:val="000000"/>
                      <w:sz w:val="20"/>
                      <w:szCs w:val="20"/>
                    </w:rPr>
                    <w:t xml:space="preserve">33.00 </w:t>
                  </w:r>
                </w:p>
              </w:tc>
              <w:tc>
                <w:tcPr>
                  <w:tcW w:w="1090" w:type="dxa"/>
                  <w:tcBorders>
                    <w:top w:val="single" w:sz="4" w:space="0" w:color="auto"/>
                    <w:left w:val="single" w:sz="4" w:space="0" w:color="auto"/>
                    <w:bottom w:val="single" w:sz="4" w:space="0" w:color="auto"/>
                    <w:right w:val="single" w:sz="4" w:space="0" w:color="auto"/>
                  </w:tcBorders>
                  <w:vAlign w:val="bottom"/>
                </w:tcPr>
                <w:p w14:paraId="52AEF065" w14:textId="3A0775C4" w:rsidR="005C1184" w:rsidRDefault="005C1184" w:rsidP="005C1184">
                  <w:pPr>
                    <w:rPr>
                      <w:rFonts w:cstheme="minorHAnsi"/>
                      <w:color w:val="000000"/>
                      <w:sz w:val="20"/>
                      <w:szCs w:val="20"/>
                    </w:rPr>
                  </w:pPr>
                  <w:r w:rsidRPr="00C3018E">
                    <w:rPr>
                      <w:rFonts w:cstheme="minorHAnsi"/>
                      <w:color w:val="000000"/>
                      <w:sz w:val="20"/>
                      <w:szCs w:val="20"/>
                    </w:rPr>
                    <w:t>LT297</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00EB88E5" w14:textId="55CCA821" w:rsidR="005C1184" w:rsidRPr="00C3018E" w:rsidRDefault="005C1184" w:rsidP="005C1184">
                  <w:pPr>
                    <w:rPr>
                      <w:rFonts w:cstheme="minorHAnsi"/>
                      <w:sz w:val="20"/>
                      <w:szCs w:val="20"/>
                    </w:rPr>
                  </w:pPr>
                  <w:r w:rsidRPr="00C3018E">
                    <w:rPr>
                      <w:rFonts w:cstheme="minorHAnsi"/>
                      <w:color w:val="000000"/>
                      <w:sz w:val="20"/>
                      <w:szCs w:val="20"/>
                    </w:rPr>
                    <w:t>LED OUTDOOR POLE</w:t>
                  </w:r>
                  <w:r>
                    <w:rPr>
                      <w:rFonts w:cstheme="minorHAnsi"/>
                      <w:color w:val="000000"/>
                      <w:sz w:val="20"/>
                      <w:szCs w:val="20"/>
                    </w:rPr>
                    <w:t>-</w:t>
                  </w:r>
                  <w:r w:rsidRPr="00C3018E">
                    <w:rPr>
                      <w:rFonts w:cstheme="minorHAnsi"/>
                      <w:color w:val="000000"/>
                      <w:sz w:val="20"/>
                      <w:szCs w:val="20"/>
                    </w:rPr>
                    <w:t xml:space="preserve">MOUNTED </w:t>
                  </w:r>
                  <w:r>
                    <w:rPr>
                      <w:rFonts w:cstheme="minorHAnsi"/>
                      <w:color w:val="000000"/>
                      <w:sz w:val="20"/>
                      <w:szCs w:val="20"/>
                    </w:rPr>
                    <w:t>(</w:t>
                  </w:r>
                  <w:r w:rsidRPr="00C3018E">
                    <w:rPr>
                      <w:rFonts w:cstheme="minorHAnsi"/>
                      <w:color w:val="000000"/>
                      <w:sz w:val="20"/>
                      <w:szCs w:val="20"/>
                    </w:rPr>
                    <w:t>30 - 45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3482B636" w14:textId="77777777" w:rsidTr="0044655B">
              <w:tc>
                <w:tcPr>
                  <w:tcW w:w="1010" w:type="dxa"/>
                  <w:vMerge/>
                </w:tcPr>
                <w:p w14:paraId="07B609FE"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6DA9FD6F" w14:textId="1C9E8FEB" w:rsidR="005C1184" w:rsidRPr="005C1184" w:rsidRDefault="005C1184" w:rsidP="005C1184">
                  <w:pPr>
                    <w:rPr>
                      <w:rFonts w:cstheme="minorHAnsi"/>
                      <w:sz w:val="20"/>
                      <w:szCs w:val="20"/>
                    </w:rPr>
                  </w:pPr>
                  <w:r w:rsidRPr="005C1184">
                    <w:rPr>
                      <w:color w:val="000000"/>
                      <w:sz w:val="20"/>
                      <w:szCs w:val="20"/>
                    </w:rPr>
                    <w:t xml:space="preserve"> RdAr-LEDFixt-PM-Ext-1(68w)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744B3CF7" w14:textId="56B6730D" w:rsidR="005C1184" w:rsidRPr="005C1184" w:rsidRDefault="005C1184" w:rsidP="005C1184">
                  <w:pPr>
                    <w:rPr>
                      <w:rFonts w:cstheme="minorHAnsi"/>
                      <w:color w:val="000000"/>
                      <w:sz w:val="20"/>
                      <w:szCs w:val="20"/>
                    </w:rPr>
                  </w:pPr>
                  <w:r w:rsidRPr="005C1184">
                    <w:rPr>
                      <w:color w:val="000000"/>
                      <w:sz w:val="20"/>
                      <w:szCs w:val="20"/>
                    </w:rPr>
                    <w:t xml:space="preserve">38.50 </w:t>
                  </w:r>
                </w:p>
              </w:tc>
              <w:tc>
                <w:tcPr>
                  <w:tcW w:w="1090" w:type="dxa"/>
                  <w:tcBorders>
                    <w:top w:val="single" w:sz="4" w:space="0" w:color="auto"/>
                    <w:left w:val="single" w:sz="4" w:space="0" w:color="auto"/>
                    <w:bottom w:val="single" w:sz="4" w:space="0" w:color="auto"/>
                    <w:right w:val="single" w:sz="4" w:space="0" w:color="auto"/>
                  </w:tcBorders>
                  <w:vAlign w:val="bottom"/>
                </w:tcPr>
                <w:p w14:paraId="487A3B8C" w14:textId="447C6C15" w:rsidR="005C1184" w:rsidRDefault="005C1184" w:rsidP="005C1184">
                  <w:pPr>
                    <w:rPr>
                      <w:rFonts w:cstheme="minorHAnsi"/>
                      <w:color w:val="000000"/>
                      <w:sz w:val="20"/>
                      <w:szCs w:val="20"/>
                    </w:rPr>
                  </w:pPr>
                  <w:r w:rsidRPr="00C3018E">
                    <w:rPr>
                      <w:rFonts w:cstheme="minorHAnsi"/>
                      <w:color w:val="000000"/>
                      <w:sz w:val="20"/>
                      <w:szCs w:val="20"/>
                    </w:rPr>
                    <w:t>LT298</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2D6C72F4" w14:textId="61F343E5" w:rsidR="005C1184" w:rsidRPr="00C3018E" w:rsidRDefault="005C1184" w:rsidP="005C1184">
                  <w:pPr>
                    <w:rPr>
                      <w:rFonts w:cstheme="minorHAnsi"/>
                      <w:sz w:val="20"/>
                      <w:szCs w:val="20"/>
                    </w:rPr>
                  </w:pPr>
                  <w:r w:rsidRPr="00C3018E">
                    <w:rPr>
                      <w:rFonts w:cstheme="minorHAnsi"/>
                      <w:color w:val="000000"/>
                      <w:sz w:val="20"/>
                      <w:szCs w:val="20"/>
                    </w:rPr>
                    <w:t>LED OUTDOOR POLE</w:t>
                  </w:r>
                  <w:r>
                    <w:rPr>
                      <w:rFonts w:cstheme="minorHAnsi"/>
                      <w:color w:val="000000"/>
                      <w:sz w:val="20"/>
                      <w:szCs w:val="20"/>
                    </w:rPr>
                    <w:t>-</w:t>
                  </w:r>
                  <w:r w:rsidRPr="00C3018E">
                    <w:rPr>
                      <w:rFonts w:cstheme="minorHAnsi"/>
                      <w:color w:val="000000"/>
                      <w:sz w:val="20"/>
                      <w:szCs w:val="20"/>
                    </w:rPr>
                    <w:t>MOUNTED</w:t>
                  </w:r>
                  <w:r>
                    <w:rPr>
                      <w:rFonts w:cstheme="minorHAnsi"/>
                      <w:color w:val="000000"/>
                      <w:sz w:val="20"/>
                      <w:szCs w:val="20"/>
                    </w:rPr>
                    <w:t xml:space="preserve"> (</w:t>
                  </w:r>
                  <w:r w:rsidRPr="00C3018E">
                    <w:rPr>
                      <w:rFonts w:cstheme="minorHAnsi"/>
                      <w:color w:val="000000"/>
                      <w:sz w:val="20"/>
                      <w:szCs w:val="20"/>
                    </w:rPr>
                    <w:t>46 - 68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01AD630C" w14:textId="77777777" w:rsidTr="0044655B">
              <w:tc>
                <w:tcPr>
                  <w:tcW w:w="1010" w:type="dxa"/>
                  <w:vMerge/>
                </w:tcPr>
                <w:p w14:paraId="1594F89B"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0F1214A0" w14:textId="0A03F740" w:rsidR="005C1184" w:rsidRPr="005C1184" w:rsidRDefault="005C1184" w:rsidP="005C1184">
                  <w:pPr>
                    <w:rPr>
                      <w:rFonts w:cstheme="minorHAnsi"/>
                      <w:sz w:val="20"/>
                      <w:szCs w:val="20"/>
                    </w:rPr>
                  </w:pPr>
                  <w:r w:rsidRPr="005C1184">
                    <w:rPr>
                      <w:color w:val="000000"/>
                      <w:sz w:val="20"/>
                      <w:szCs w:val="20"/>
                    </w:rPr>
                    <w:t xml:space="preserve"> RdAr-LEDFixt-PM-Ext-1(90w)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22CACAD4" w14:textId="30689942" w:rsidR="005C1184" w:rsidRPr="005C1184" w:rsidRDefault="005C1184" w:rsidP="005C1184">
                  <w:pPr>
                    <w:rPr>
                      <w:rFonts w:cstheme="minorHAnsi"/>
                      <w:color w:val="000000"/>
                      <w:sz w:val="20"/>
                      <w:szCs w:val="20"/>
                    </w:rPr>
                  </w:pPr>
                  <w:r w:rsidRPr="005C1184">
                    <w:rPr>
                      <w:color w:val="000000"/>
                      <w:sz w:val="20"/>
                      <w:szCs w:val="20"/>
                    </w:rPr>
                    <w:t xml:space="preserve">44.00 </w:t>
                  </w:r>
                </w:p>
              </w:tc>
              <w:tc>
                <w:tcPr>
                  <w:tcW w:w="1090" w:type="dxa"/>
                  <w:tcBorders>
                    <w:top w:val="single" w:sz="4" w:space="0" w:color="auto"/>
                    <w:left w:val="single" w:sz="4" w:space="0" w:color="auto"/>
                    <w:bottom w:val="single" w:sz="4" w:space="0" w:color="auto"/>
                    <w:right w:val="single" w:sz="4" w:space="0" w:color="auto"/>
                  </w:tcBorders>
                  <w:vAlign w:val="bottom"/>
                </w:tcPr>
                <w:p w14:paraId="36664DCD" w14:textId="47FF28BE" w:rsidR="005C1184" w:rsidRDefault="005C1184" w:rsidP="005C1184">
                  <w:pPr>
                    <w:rPr>
                      <w:rFonts w:cstheme="minorHAnsi"/>
                      <w:color w:val="000000"/>
                      <w:sz w:val="20"/>
                      <w:szCs w:val="20"/>
                    </w:rPr>
                  </w:pPr>
                  <w:r w:rsidRPr="00C3018E">
                    <w:rPr>
                      <w:rFonts w:cstheme="minorHAnsi"/>
                      <w:color w:val="000000"/>
                      <w:sz w:val="20"/>
                      <w:szCs w:val="20"/>
                    </w:rPr>
                    <w:t>LT299</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43ADE816" w14:textId="79DDF501" w:rsidR="005C1184" w:rsidRPr="00C3018E" w:rsidRDefault="005C1184" w:rsidP="005C1184">
                  <w:pPr>
                    <w:rPr>
                      <w:rFonts w:cstheme="minorHAnsi"/>
                      <w:sz w:val="20"/>
                      <w:szCs w:val="20"/>
                    </w:rPr>
                  </w:pPr>
                  <w:r w:rsidRPr="00C3018E">
                    <w:rPr>
                      <w:rFonts w:cstheme="minorHAnsi"/>
                      <w:color w:val="000000"/>
                      <w:sz w:val="20"/>
                      <w:szCs w:val="20"/>
                    </w:rPr>
                    <w:t>LED OUTDOOR POLE</w:t>
                  </w:r>
                  <w:r>
                    <w:rPr>
                      <w:rFonts w:cstheme="minorHAnsi"/>
                      <w:color w:val="000000"/>
                      <w:sz w:val="20"/>
                      <w:szCs w:val="20"/>
                    </w:rPr>
                    <w:t>-</w:t>
                  </w:r>
                  <w:r w:rsidRPr="00C3018E">
                    <w:rPr>
                      <w:rFonts w:cstheme="minorHAnsi"/>
                      <w:color w:val="000000"/>
                      <w:sz w:val="20"/>
                      <w:szCs w:val="20"/>
                    </w:rPr>
                    <w:t xml:space="preserve">MOUNTED </w:t>
                  </w:r>
                  <w:r>
                    <w:rPr>
                      <w:rFonts w:cstheme="minorHAnsi"/>
                      <w:color w:val="000000"/>
                      <w:sz w:val="20"/>
                      <w:szCs w:val="20"/>
                    </w:rPr>
                    <w:t>(</w:t>
                  </w:r>
                  <w:r w:rsidRPr="00C3018E">
                    <w:rPr>
                      <w:rFonts w:cstheme="minorHAnsi"/>
                      <w:color w:val="000000"/>
                      <w:sz w:val="20"/>
                      <w:szCs w:val="20"/>
                    </w:rPr>
                    <w:t>69 - 90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2C34FFC1" w14:textId="77777777" w:rsidTr="0044655B">
              <w:tc>
                <w:tcPr>
                  <w:tcW w:w="1010" w:type="dxa"/>
                  <w:vMerge/>
                </w:tcPr>
                <w:p w14:paraId="73BD68AC"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446579DC" w14:textId="553113A9" w:rsidR="005C1184" w:rsidRPr="005C1184" w:rsidRDefault="005C1184" w:rsidP="005C1184">
                  <w:pPr>
                    <w:rPr>
                      <w:rFonts w:cstheme="minorHAnsi"/>
                      <w:sz w:val="20"/>
                      <w:szCs w:val="20"/>
                    </w:rPr>
                  </w:pPr>
                  <w:r w:rsidRPr="005C1184">
                    <w:rPr>
                      <w:color w:val="000000"/>
                      <w:sz w:val="20"/>
                      <w:szCs w:val="20"/>
                    </w:rPr>
                    <w:t xml:space="preserve"> RdAr-LEDFixt-PM-Ext(107w)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1DABDF29" w14:textId="37CC4328" w:rsidR="005C1184" w:rsidRPr="005C1184" w:rsidRDefault="005C1184" w:rsidP="005C1184">
                  <w:pPr>
                    <w:rPr>
                      <w:rFonts w:cstheme="minorHAnsi"/>
                      <w:color w:val="000000"/>
                      <w:sz w:val="20"/>
                      <w:szCs w:val="20"/>
                    </w:rPr>
                  </w:pPr>
                  <w:r w:rsidRPr="005C1184">
                    <w:rPr>
                      <w:color w:val="000000"/>
                      <w:sz w:val="20"/>
                      <w:szCs w:val="20"/>
                    </w:rPr>
                    <w:t xml:space="preserve">49.50 </w:t>
                  </w:r>
                </w:p>
              </w:tc>
              <w:tc>
                <w:tcPr>
                  <w:tcW w:w="1090" w:type="dxa"/>
                  <w:tcBorders>
                    <w:top w:val="single" w:sz="4" w:space="0" w:color="auto"/>
                    <w:left w:val="single" w:sz="4" w:space="0" w:color="auto"/>
                    <w:bottom w:val="single" w:sz="4" w:space="0" w:color="auto"/>
                    <w:right w:val="single" w:sz="4" w:space="0" w:color="auto"/>
                  </w:tcBorders>
                  <w:vAlign w:val="bottom"/>
                </w:tcPr>
                <w:p w14:paraId="66D4A32A" w14:textId="7D7C1E85" w:rsidR="005C1184" w:rsidRDefault="005C1184" w:rsidP="005C1184">
                  <w:pPr>
                    <w:rPr>
                      <w:rFonts w:cstheme="minorHAnsi"/>
                      <w:color w:val="000000"/>
                      <w:sz w:val="20"/>
                      <w:szCs w:val="20"/>
                    </w:rPr>
                  </w:pPr>
                  <w:r w:rsidRPr="00C3018E">
                    <w:rPr>
                      <w:rFonts w:cstheme="minorHAnsi"/>
                      <w:color w:val="000000"/>
                      <w:sz w:val="20"/>
                      <w:szCs w:val="20"/>
                    </w:rPr>
                    <w:t>LT300</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0400C292" w14:textId="3AED34D6" w:rsidR="005C1184" w:rsidRPr="00C3018E" w:rsidRDefault="005C1184" w:rsidP="005C1184">
                  <w:pPr>
                    <w:rPr>
                      <w:rFonts w:cstheme="minorHAnsi"/>
                      <w:sz w:val="20"/>
                      <w:szCs w:val="20"/>
                    </w:rPr>
                  </w:pPr>
                  <w:r w:rsidRPr="00C3018E">
                    <w:rPr>
                      <w:rFonts w:cstheme="minorHAnsi"/>
                      <w:color w:val="000000"/>
                      <w:sz w:val="20"/>
                      <w:szCs w:val="20"/>
                    </w:rPr>
                    <w:t xml:space="preserve">LED OUTDOOR POLE-MOUNTED </w:t>
                  </w:r>
                  <w:r>
                    <w:rPr>
                      <w:rFonts w:cstheme="minorHAnsi"/>
                      <w:color w:val="000000"/>
                      <w:sz w:val="20"/>
                      <w:szCs w:val="20"/>
                    </w:rPr>
                    <w:t>(</w:t>
                  </w:r>
                  <w:r w:rsidRPr="00C3018E">
                    <w:rPr>
                      <w:rFonts w:cstheme="minorHAnsi"/>
                      <w:color w:val="000000"/>
                      <w:sz w:val="20"/>
                      <w:szCs w:val="20"/>
                    </w:rPr>
                    <w:t>91 - 107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693688C5" w14:textId="77777777" w:rsidTr="0044655B">
              <w:tc>
                <w:tcPr>
                  <w:tcW w:w="1010" w:type="dxa"/>
                  <w:vMerge/>
                </w:tcPr>
                <w:p w14:paraId="0844691B"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4380EA0E" w14:textId="56CC2A30" w:rsidR="005C1184" w:rsidRPr="005C1184" w:rsidRDefault="005C1184" w:rsidP="005C1184">
                  <w:pPr>
                    <w:rPr>
                      <w:rFonts w:cstheme="minorHAnsi"/>
                      <w:sz w:val="20"/>
                      <w:szCs w:val="20"/>
                    </w:rPr>
                  </w:pPr>
                  <w:r w:rsidRPr="005C1184">
                    <w:rPr>
                      <w:color w:val="000000"/>
                      <w:sz w:val="20"/>
                      <w:szCs w:val="20"/>
                    </w:rPr>
                    <w:t xml:space="preserve"> RdAr-LEDFixt-PM-Ext(146w)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77C218E0" w14:textId="323928A1" w:rsidR="005C1184" w:rsidRPr="005C1184" w:rsidRDefault="005C1184" w:rsidP="005C1184">
                  <w:pPr>
                    <w:rPr>
                      <w:rFonts w:cstheme="minorHAnsi"/>
                      <w:color w:val="000000"/>
                      <w:sz w:val="20"/>
                      <w:szCs w:val="20"/>
                    </w:rPr>
                  </w:pPr>
                  <w:r w:rsidRPr="005C1184">
                    <w:rPr>
                      <w:color w:val="000000"/>
                      <w:sz w:val="20"/>
                      <w:szCs w:val="20"/>
                    </w:rPr>
                    <w:t xml:space="preserve">60.50 </w:t>
                  </w:r>
                </w:p>
              </w:tc>
              <w:tc>
                <w:tcPr>
                  <w:tcW w:w="1090" w:type="dxa"/>
                  <w:tcBorders>
                    <w:top w:val="single" w:sz="4" w:space="0" w:color="auto"/>
                    <w:left w:val="single" w:sz="4" w:space="0" w:color="auto"/>
                    <w:bottom w:val="single" w:sz="4" w:space="0" w:color="auto"/>
                    <w:right w:val="single" w:sz="4" w:space="0" w:color="auto"/>
                  </w:tcBorders>
                  <w:vAlign w:val="bottom"/>
                </w:tcPr>
                <w:p w14:paraId="7D804746" w14:textId="50CA30E1" w:rsidR="005C1184" w:rsidRDefault="005C1184" w:rsidP="005C1184">
                  <w:pPr>
                    <w:rPr>
                      <w:rFonts w:cstheme="minorHAnsi"/>
                      <w:color w:val="000000"/>
                      <w:sz w:val="20"/>
                      <w:szCs w:val="20"/>
                    </w:rPr>
                  </w:pPr>
                  <w:r w:rsidRPr="00C3018E">
                    <w:rPr>
                      <w:rFonts w:cstheme="minorHAnsi"/>
                      <w:color w:val="000000"/>
                      <w:sz w:val="20"/>
                      <w:szCs w:val="20"/>
                    </w:rPr>
                    <w:t>LT301</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439FEC3C" w14:textId="5517F761" w:rsidR="005C1184" w:rsidRPr="00C3018E" w:rsidRDefault="005C1184" w:rsidP="005C1184">
                  <w:pPr>
                    <w:rPr>
                      <w:rFonts w:cstheme="minorHAnsi"/>
                      <w:sz w:val="20"/>
                      <w:szCs w:val="20"/>
                    </w:rPr>
                  </w:pPr>
                  <w:r w:rsidRPr="00C3018E">
                    <w:rPr>
                      <w:rFonts w:cstheme="minorHAnsi"/>
                      <w:color w:val="000000"/>
                      <w:sz w:val="20"/>
                      <w:szCs w:val="20"/>
                    </w:rPr>
                    <w:t xml:space="preserve">LED OUTDOOR POLE-MOUNTED </w:t>
                  </w:r>
                  <w:r>
                    <w:rPr>
                      <w:rFonts w:cstheme="minorHAnsi"/>
                      <w:color w:val="000000"/>
                      <w:sz w:val="20"/>
                      <w:szCs w:val="20"/>
                    </w:rPr>
                    <w:t>(</w:t>
                  </w:r>
                  <w:r w:rsidRPr="00C3018E">
                    <w:rPr>
                      <w:rFonts w:cstheme="minorHAnsi"/>
                      <w:color w:val="000000"/>
                      <w:sz w:val="20"/>
                      <w:szCs w:val="20"/>
                    </w:rPr>
                    <w:t>108 - 146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480F6F44" w14:textId="77777777" w:rsidTr="0044655B">
              <w:tc>
                <w:tcPr>
                  <w:tcW w:w="1010" w:type="dxa"/>
                  <w:vMerge/>
                </w:tcPr>
                <w:p w14:paraId="6C29D8A3"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1C68D4B6" w14:textId="717B4D93" w:rsidR="005C1184" w:rsidRPr="005C1184" w:rsidRDefault="005C1184" w:rsidP="005C1184">
                  <w:pPr>
                    <w:rPr>
                      <w:rFonts w:cstheme="minorHAnsi"/>
                      <w:sz w:val="20"/>
                      <w:szCs w:val="20"/>
                    </w:rPr>
                  </w:pPr>
                  <w:r w:rsidRPr="005C1184">
                    <w:rPr>
                      <w:color w:val="000000"/>
                      <w:sz w:val="20"/>
                      <w:szCs w:val="20"/>
                    </w:rPr>
                    <w:t xml:space="preserve"> RdAr-LEDFixt-PM-Ext(235w)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4C89120B" w14:textId="55D86CD2" w:rsidR="005C1184" w:rsidRPr="005C1184" w:rsidRDefault="005C1184" w:rsidP="005C1184">
                  <w:pPr>
                    <w:rPr>
                      <w:rFonts w:cstheme="minorHAnsi"/>
                      <w:color w:val="000000"/>
                      <w:sz w:val="20"/>
                      <w:szCs w:val="20"/>
                    </w:rPr>
                  </w:pPr>
                  <w:r w:rsidRPr="005C1184">
                    <w:rPr>
                      <w:color w:val="000000"/>
                      <w:sz w:val="20"/>
                      <w:szCs w:val="20"/>
                    </w:rPr>
                    <w:t xml:space="preserve">66.00 </w:t>
                  </w:r>
                </w:p>
              </w:tc>
              <w:tc>
                <w:tcPr>
                  <w:tcW w:w="1090" w:type="dxa"/>
                  <w:tcBorders>
                    <w:top w:val="single" w:sz="4" w:space="0" w:color="auto"/>
                    <w:left w:val="single" w:sz="4" w:space="0" w:color="auto"/>
                    <w:bottom w:val="single" w:sz="4" w:space="0" w:color="auto"/>
                    <w:right w:val="single" w:sz="4" w:space="0" w:color="auto"/>
                  </w:tcBorders>
                  <w:vAlign w:val="bottom"/>
                </w:tcPr>
                <w:p w14:paraId="4B525148" w14:textId="7CE7327E" w:rsidR="005C1184" w:rsidRDefault="005C1184" w:rsidP="005C1184">
                  <w:pPr>
                    <w:rPr>
                      <w:rFonts w:cstheme="minorHAnsi"/>
                      <w:color w:val="000000"/>
                      <w:sz w:val="20"/>
                      <w:szCs w:val="20"/>
                    </w:rPr>
                  </w:pPr>
                  <w:r w:rsidRPr="00C3018E">
                    <w:rPr>
                      <w:rFonts w:cstheme="minorHAnsi"/>
                      <w:color w:val="000000"/>
                      <w:sz w:val="20"/>
                      <w:szCs w:val="20"/>
                    </w:rPr>
                    <w:t>LT302</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7CB50861" w14:textId="4DC423BD" w:rsidR="005C1184" w:rsidRPr="00C3018E" w:rsidRDefault="005C1184" w:rsidP="005C1184">
                  <w:pPr>
                    <w:rPr>
                      <w:rFonts w:cstheme="minorHAnsi"/>
                      <w:sz w:val="20"/>
                      <w:szCs w:val="20"/>
                    </w:rPr>
                  </w:pPr>
                  <w:r w:rsidRPr="00C3018E">
                    <w:rPr>
                      <w:rFonts w:cstheme="minorHAnsi"/>
                      <w:color w:val="000000"/>
                      <w:sz w:val="20"/>
                      <w:szCs w:val="20"/>
                    </w:rPr>
                    <w:t xml:space="preserve">LED OUTDOOR POLE-MOUNTED </w:t>
                  </w:r>
                  <w:r>
                    <w:rPr>
                      <w:rFonts w:cstheme="minorHAnsi"/>
                      <w:color w:val="000000"/>
                      <w:sz w:val="20"/>
                      <w:szCs w:val="20"/>
                    </w:rPr>
                    <w:t>(</w:t>
                  </w:r>
                  <w:r w:rsidRPr="00C3018E">
                    <w:rPr>
                      <w:rFonts w:cstheme="minorHAnsi"/>
                      <w:color w:val="000000"/>
                      <w:sz w:val="20"/>
                      <w:szCs w:val="20"/>
                    </w:rPr>
                    <w:t>147 - 235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70949DA7" w14:textId="77777777" w:rsidTr="0044655B">
              <w:tc>
                <w:tcPr>
                  <w:tcW w:w="1010" w:type="dxa"/>
                  <w:vMerge/>
                </w:tcPr>
                <w:p w14:paraId="132C71A0"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2B0FCC83" w14:textId="225BEDF3" w:rsidR="005C1184" w:rsidRPr="005C1184" w:rsidRDefault="005C1184" w:rsidP="005C1184">
                  <w:pPr>
                    <w:rPr>
                      <w:rFonts w:cstheme="minorHAnsi"/>
                      <w:sz w:val="20"/>
                      <w:szCs w:val="20"/>
                    </w:rPr>
                  </w:pPr>
                  <w:r w:rsidRPr="005C1184">
                    <w:rPr>
                      <w:color w:val="000000"/>
                      <w:sz w:val="20"/>
                      <w:szCs w:val="20"/>
                    </w:rPr>
                    <w:t xml:space="preserve"> RdAr-LEDFixt-PM-Ext(390w)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452CD0B0" w14:textId="6AD3A74D" w:rsidR="005C1184" w:rsidRPr="005C1184" w:rsidRDefault="005C1184" w:rsidP="005C1184">
                  <w:pPr>
                    <w:rPr>
                      <w:rFonts w:cstheme="minorHAnsi"/>
                      <w:color w:val="000000"/>
                      <w:sz w:val="20"/>
                      <w:szCs w:val="20"/>
                    </w:rPr>
                  </w:pPr>
                  <w:r w:rsidRPr="005C1184">
                    <w:rPr>
                      <w:color w:val="000000"/>
                      <w:sz w:val="20"/>
                      <w:szCs w:val="20"/>
                    </w:rPr>
                    <w:t xml:space="preserve">71.50 </w:t>
                  </w:r>
                </w:p>
              </w:tc>
              <w:tc>
                <w:tcPr>
                  <w:tcW w:w="1090" w:type="dxa"/>
                  <w:tcBorders>
                    <w:top w:val="single" w:sz="4" w:space="0" w:color="auto"/>
                    <w:left w:val="single" w:sz="4" w:space="0" w:color="auto"/>
                    <w:bottom w:val="single" w:sz="4" w:space="0" w:color="auto"/>
                    <w:right w:val="single" w:sz="4" w:space="0" w:color="auto"/>
                  </w:tcBorders>
                  <w:vAlign w:val="bottom"/>
                </w:tcPr>
                <w:p w14:paraId="7451448A" w14:textId="086927E9" w:rsidR="005C1184" w:rsidRDefault="005C1184" w:rsidP="005C1184">
                  <w:pPr>
                    <w:rPr>
                      <w:rFonts w:cstheme="minorHAnsi"/>
                      <w:color w:val="000000"/>
                      <w:sz w:val="20"/>
                      <w:szCs w:val="20"/>
                    </w:rPr>
                  </w:pPr>
                  <w:r w:rsidRPr="00C3018E">
                    <w:rPr>
                      <w:rFonts w:cstheme="minorHAnsi"/>
                      <w:color w:val="000000"/>
                      <w:sz w:val="20"/>
                      <w:szCs w:val="20"/>
                    </w:rPr>
                    <w:t>LT303</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182578B6" w14:textId="13086DEC" w:rsidR="005C1184" w:rsidRPr="00C3018E" w:rsidRDefault="005C1184" w:rsidP="005C1184">
                  <w:pPr>
                    <w:rPr>
                      <w:rFonts w:cstheme="minorHAnsi"/>
                      <w:sz w:val="20"/>
                      <w:szCs w:val="20"/>
                    </w:rPr>
                  </w:pPr>
                  <w:r w:rsidRPr="00C3018E">
                    <w:rPr>
                      <w:rFonts w:cstheme="minorHAnsi"/>
                      <w:color w:val="000000"/>
                      <w:sz w:val="20"/>
                      <w:szCs w:val="20"/>
                    </w:rPr>
                    <w:t xml:space="preserve">LED OUTDOOR POLE-MOUNTED </w:t>
                  </w:r>
                  <w:r>
                    <w:rPr>
                      <w:rFonts w:cstheme="minorHAnsi"/>
                      <w:color w:val="000000"/>
                      <w:sz w:val="20"/>
                      <w:szCs w:val="20"/>
                    </w:rPr>
                    <w:t>(</w:t>
                  </w:r>
                  <w:r w:rsidRPr="00C3018E">
                    <w:rPr>
                      <w:rFonts w:cstheme="minorHAnsi"/>
                      <w:color w:val="000000"/>
                      <w:sz w:val="20"/>
                      <w:szCs w:val="20"/>
                    </w:rPr>
                    <w:t>236 - 390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28A13018" w14:textId="77777777" w:rsidTr="0044655B">
              <w:tc>
                <w:tcPr>
                  <w:tcW w:w="1010" w:type="dxa"/>
                  <w:vMerge/>
                </w:tcPr>
                <w:p w14:paraId="10711113"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5CA8ADB0" w14:textId="3BC44C55" w:rsidR="005C1184" w:rsidRPr="005C1184" w:rsidRDefault="005C1184" w:rsidP="005C1184">
                  <w:pPr>
                    <w:rPr>
                      <w:rFonts w:cstheme="minorHAnsi"/>
                      <w:sz w:val="20"/>
                      <w:szCs w:val="20"/>
                    </w:rPr>
                  </w:pPr>
                  <w:r w:rsidRPr="005C1184">
                    <w:rPr>
                      <w:color w:val="000000"/>
                      <w:sz w:val="20"/>
                      <w:szCs w:val="20"/>
                    </w:rPr>
                    <w:t xml:space="preserve"> RdAr-LEDFixt-PM-Ext(571w)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57A4F246" w14:textId="54C62E35" w:rsidR="005C1184" w:rsidRPr="005C1184" w:rsidRDefault="005C1184" w:rsidP="005C1184">
                  <w:pPr>
                    <w:rPr>
                      <w:rFonts w:cstheme="minorHAnsi"/>
                      <w:color w:val="000000"/>
                      <w:sz w:val="20"/>
                      <w:szCs w:val="20"/>
                    </w:rPr>
                  </w:pPr>
                  <w:r w:rsidRPr="005C1184">
                    <w:rPr>
                      <w:color w:val="000000"/>
                      <w:sz w:val="20"/>
                      <w:szCs w:val="20"/>
                    </w:rPr>
                    <w:t xml:space="preserve">77.00 </w:t>
                  </w:r>
                </w:p>
              </w:tc>
              <w:tc>
                <w:tcPr>
                  <w:tcW w:w="1090" w:type="dxa"/>
                  <w:tcBorders>
                    <w:top w:val="single" w:sz="4" w:space="0" w:color="auto"/>
                    <w:left w:val="single" w:sz="4" w:space="0" w:color="auto"/>
                    <w:bottom w:val="single" w:sz="4" w:space="0" w:color="auto"/>
                    <w:right w:val="single" w:sz="4" w:space="0" w:color="auto"/>
                  </w:tcBorders>
                  <w:vAlign w:val="bottom"/>
                </w:tcPr>
                <w:p w14:paraId="5A45D170" w14:textId="32D605B0" w:rsidR="005C1184" w:rsidRDefault="005C1184" w:rsidP="005C1184">
                  <w:pPr>
                    <w:rPr>
                      <w:rFonts w:cstheme="minorHAnsi"/>
                      <w:color w:val="000000"/>
                      <w:sz w:val="20"/>
                      <w:szCs w:val="20"/>
                    </w:rPr>
                  </w:pPr>
                  <w:r w:rsidRPr="00C3018E">
                    <w:rPr>
                      <w:rFonts w:cstheme="minorHAnsi"/>
                      <w:color w:val="000000"/>
                      <w:sz w:val="20"/>
                      <w:szCs w:val="20"/>
                    </w:rPr>
                    <w:t>LT304</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4E1C2416" w14:textId="198F7DA8" w:rsidR="005C1184" w:rsidRPr="00C3018E" w:rsidRDefault="005C1184" w:rsidP="005C1184">
                  <w:pPr>
                    <w:rPr>
                      <w:rFonts w:cstheme="minorHAnsi"/>
                      <w:sz w:val="20"/>
                      <w:szCs w:val="20"/>
                    </w:rPr>
                  </w:pPr>
                  <w:r w:rsidRPr="00C3018E">
                    <w:rPr>
                      <w:rFonts w:cstheme="minorHAnsi"/>
                      <w:color w:val="000000"/>
                      <w:sz w:val="20"/>
                      <w:szCs w:val="20"/>
                    </w:rPr>
                    <w:t xml:space="preserve">LED OUTDOOR POLE-MOUNTED </w:t>
                  </w:r>
                  <w:r>
                    <w:rPr>
                      <w:rFonts w:cstheme="minorHAnsi"/>
                      <w:color w:val="000000"/>
                      <w:sz w:val="20"/>
                      <w:szCs w:val="20"/>
                    </w:rPr>
                    <w:t>(</w:t>
                  </w:r>
                  <w:r w:rsidRPr="00C3018E">
                    <w:rPr>
                      <w:rFonts w:cstheme="minorHAnsi"/>
                      <w:color w:val="000000"/>
                      <w:sz w:val="20"/>
                      <w:szCs w:val="20"/>
                    </w:rPr>
                    <w:t>391 - 571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46980F0C" w14:textId="77777777" w:rsidTr="0044655B">
              <w:tc>
                <w:tcPr>
                  <w:tcW w:w="1010" w:type="dxa"/>
                  <w:vMerge w:val="restart"/>
                </w:tcPr>
                <w:p w14:paraId="67A3A522" w14:textId="77777777" w:rsidR="005C1184" w:rsidRPr="005C1184" w:rsidRDefault="005C1184" w:rsidP="005C1184">
                  <w:pPr>
                    <w:rPr>
                      <w:rFonts w:cstheme="minorHAnsi"/>
                      <w:sz w:val="20"/>
                      <w:szCs w:val="20"/>
                    </w:rPr>
                  </w:pPr>
                  <w:r w:rsidRPr="005C1184">
                    <w:rPr>
                      <w:rFonts w:cstheme="minorHAnsi"/>
                      <w:sz w:val="20"/>
                      <w:szCs w:val="20"/>
                    </w:rPr>
                    <w:t>464115-</w:t>
                  </w:r>
                </w:p>
                <w:p w14:paraId="4ABEC2DD" w14:textId="2E54007E" w:rsidR="005C1184" w:rsidRPr="005C1184" w:rsidRDefault="005C1184" w:rsidP="005C1184">
                  <w:pPr>
                    <w:rPr>
                      <w:rFonts w:cstheme="minorHAnsi"/>
                      <w:sz w:val="20"/>
                      <w:szCs w:val="20"/>
                    </w:rPr>
                  </w:pPr>
                  <w:r w:rsidRPr="005C1184">
                    <w:rPr>
                      <w:rFonts w:cstheme="minorHAnsi"/>
                      <w:sz w:val="20"/>
                      <w:szCs w:val="20"/>
                    </w:rPr>
                    <w:t>464118</w:t>
                  </w:r>
                </w:p>
                <w:p w14:paraId="1481F92D" w14:textId="77777777" w:rsidR="005C1184" w:rsidRPr="005C1184" w:rsidRDefault="005C1184" w:rsidP="005C1184">
                  <w:pPr>
                    <w:rPr>
                      <w:rFonts w:cstheme="minorHAnsi"/>
                      <w:sz w:val="20"/>
                      <w:szCs w:val="20"/>
                    </w:rPr>
                  </w:pPr>
                  <w:r w:rsidRPr="005C1184">
                    <w:rPr>
                      <w:rFonts w:cstheme="minorHAnsi"/>
                      <w:sz w:val="20"/>
                      <w:szCs w:val="20"/>
                    </w:rPr>
                    <w:t>464194-</w:t>
                  </w:r>
                </w:p>
                <w:p w14:paraId="10500A67" w14:textId="0024C76A" w:rsidR="005C1184" w:rsidRPr="005C1184" w:rsidRDefault="005C1184" w:rsidP="005C1184">
                  <w:pPr>
                    <w:rPr>
                      <w:rFonts w:cstheme="minorHAnsi"/>
                      <w:sz w:val="20"/>
                      <w:szCs w:val="20"/>
                    </w:rPr>
                  </w:pPr>
                  <w:r w:rsidRPr="005C1184">
                    <w:rPr>
                      <w:rFonts w:cstheme="minorHAnsi"/>
                      <w:sz w:val="20"/>
                      <w:szCs w:val="20"/>
                    </w:rPr>
                    <w:t>464197;</w:t>
                  </w:r>
                </w:p>
                <w:p w14:paraId="2A2348AD" w14:textId="6CF75477" w:rsidR="005C1184" w:rsidRPr="005C1184" w:rsidRDefault="005C1184" w:rsidP="005C1184">
                  <w:pPr>
                    <w:rPr>
                      <w:rFonts w:cstheme="minorHAnsi"/>
                      <w:sz w:val="20"/>
                      <w:szCs w:val="20"/>
                    </w:rPr>
                  </w:pPr>
                  <w:r w:rsidRPr="005C1184">
                    <w:rPr>
                      <w:rFonts w:cstheme="minorHAnsi"/>
                      <w:sz w:val="20"/>
                      <w:szCs w:val="20"/>
                    </w:rPr>
                    <w:t xml:space="preserve"> </w:t>
                  </w:r>
                </w:p>
              </w:tc>
              <w:tc>
                <w:tcPr>
                  <w:tcW w:w="2735" w:type="dxa"/>
                  <w:tcBorders>
                    <w:top w:val="nil"/>
                    <w:left w:val="single" w:sz="4" w:space="0" w:color="auto"/>
                    <w:bottom w:val="single" w:sz="4" w:space="0" w:color="auto"/>
                    <w:right w:val="single" w:sz="4" w:space="0" w:color="auto"/>
                  </w:tcBorders>
                  <w:shd w:val="clear" w:color="000000" w:fill="FFFFFF"/>
                  <w:vAlign w:val="bottom"/>
                </w:tcPr>
                <w:p w14:paraId="26A7D1EB" w14:textId="74B13689" w:rsidR="005C1184" w:rsidRPr="005C1184" w:rsidRDefault="005C1184" w:rsidP="005C1184">
                  <w:pPr>
                    <w:rPr>
                      <w:rFonts w:cstheme="minorHAnsi"/>
                      <w:sz w:val="20"/>
                      <w:szCs w:val="20"/>
                    </w:rPr>
                  </w:pPr>
                  <w:r w:rsidRPr="005C1184">
                    <w:rPr>
                      <w:color w:val="000000"/>
                      <w:sz w:val="20"/>
                      <w:szCs w:val="20"/>
                    </w:rPr>
                    <w:t xml:space="preserve"> Gar-LEDFixt-CM-Ext(38w)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025AD23F" w14:textId="51E77D32" w:rsidR="005C1184" w:rsidRPr="005C1184" w:rsidRDefault="005C1184" w:rsidP="005C1184">
                  <w:pPr>
                    <w:rPr>
                      <w:rFonts w:cstheme="minorHAnsi"/>
                      <w:color w:val="000000"/>
                      <w:sz w:val="20"/>
                      <w:szCs w:val="20"/>
                    </w:rPr>
                  </w:pPr>
                  <w:r w:rsidRPr="005C1184">
                    <w:rPr>
                      <w:color w:val="000000"/>
                      <w:sz w:val="20"/>
                      <w:szCs w:val="20"/>
                    </w:rPr>
                    <w:t xml:space="preserve">16.50 </w:t>
                  </w:r>
                </w:p>
              </w:tc>
              <w:tc>
                <w:tcPr>
                  <w:tcW w:w="1090" w:type="dxa"/>
                  <w:tcBorders>
                    <w:top w:val="single" w:sz="4" w:space="0" w:color="auto"/>
                    <w:left w:val="single" w:sz="4" w:space="0" w:color="auto"/>
                    <w:bottom w:val="single" w:sz="4" w:space="0" w:color="auto"/>
                    <w:right w:val="single" w:sz="4" w:space="0" w:color="auto"/>
                  </w:tcBorders>
                  <w:vAlign w:val="bottom"/>
                </w:tcPr>
                <w:p w14:paraId="10578625" w14:textId="7C5C7754" w:rsidR="005C1184" w:rsidRDefault="005C1184" w:rsidP="005C1184">
                  <w:pPr>
                    <w:rPr>
                      <w:rFonts w:cstheme="minorHAnsi"/>
                      <w:color w:val="000000"/>
                      <w:sz w:val="20"/>
                      <w:szCs w:val="20"/>
                    </w:rPr>
                  </w:pPr>
                  <w:r w:rsidRPr="00C3018E">
                    <w:rPr>
                      <w:rFonts w:cstheme="minorHAnsi"/>
                      <w:color w:val="000000"/>
                      <w:sz w:val="20"/>
                      <w:szCs w:val="20"/>
                    </w:rPr>
                    <w:t>LT305</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0F2CD946" w14:textId="5C7941DC" w:rsidR="005C1184" w:rsidRPr="00C3018E" w:rsidRDefault="005C1184" w:rsidP="005C1184">
                  <w:pPr>
                    <w:rPr>
                      <w:rFonts w:cstheme="minorHAnsi"/>
                      <w:sz w:val="20"/>
                      <w:szCs w:val="20"/>
                    </w:rPr>
                  </w:pPr>
                  <w:r w:rsidRPr="00C3018E">
                    <w:rPr>
                      <w:rFonts w:cstheme="minorHAnsi"/>
                      <w:color w:val="000000"/>
                      <w:sz w:val="20"/>
                      <w:szCs w:val="20"/>
                    </w:rPr>
                    <w:t xml:space="preserve">LED OUTDOOR PARKING GARAGE </w:t>
                  </w:r>
                  <w:r>
                    <w:rPr>
                      <w:rFonts w:cstheme="minorHAnsi"/>
                      <w:color w:val="000000"/>
                      <w:sz w:val="20"/>
                      <w:szCs w:val="20"/>
                    </w:rPr>
                    <w:t>(</w:t>
                  </w:r>
                  <w:r w:rsidRPr="00C3018E">
                    <w:rPr>
                      <w:rFonts w:cstheme="minorHAnsi"/>
                      <w:color w:val="000000"/>
                      <w:sz w:val="20"/>
                      <w:szCs w:val="20"/>
                    </w:rPr>
                    <w:t>0 - 38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06781C46" w14:textId="77777777" w:rsidTr="0044655B">
              <w:tc>
                <w:tcPr>
                  <w:tcW w:w="1010" w:type="dxa"/>
                  <w:vMerge/>
                </w:tcPr>
                <w:p w14:paraId="5286172D"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7D33EEB0" w14:textId="4D8627EB" w:rsidR="005C1184" w:rsidRPr="005C1184" w:rsidRDefault="005C1184" w:rsidP="005C1184">
                  <w:pPr>
                    <w:rPr>
                      <w:rFonts w:cstheme="minorHAnsi"/>
                      <w:sz w:val="20"/>
                      <w:szCs w:val="20"/>
                    </w:rPr>
                  </w:pPr>
                  <w:r w:rsidRPr="005C1184">
                    <w:rPr>
                      <w:color w:val="000000"/>
                      <w:sz w:val="20"/>
                      <w:szCs w:val="20"/>
                    </w:rPr>
                    <w:t xml:space="preserve"> Gar-LEDFixt-CM-Ext(56w)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023D7272" w14:textId="38BACE1E" w:rsidR="005C1184" w:rsidRPr="005C1184" w:rsidRDefault="005C1184" w:rsidP="005C1184">
                  <w:pPr>
                    <w:rPr>
                      <w:rFonts w:cstheme="minorHAnsi"/>
                      <w:color w:val="000000"/>
                      <w:sz w:val="20"/>
                      <w:szCs w:val="20"/>
                    </w:rPr>
                  </w:pPr>
                  <w:r w:rsidRPr="005C1184">
                    <w:rPr>
                      <w:color w:val="000000"/>
                      <w:sz w:val="20"/>
                      <w:szCs w:val="20"/>
                    </w:rPr>
                    <w:t xml:space="preserve">22.00 </w:t>
                  </w:r>
                </w:p>
              </w:tc>
              <w:tc>
                <w:tcPr>
                  <w:tcW w:w="1090" w:type="dxa"/>
                  <w:tcBorders>
                    <w:top w:val="single" w:sz="4" w:space="0" w:color="auto"/>
                    <w:left w:val="single" w:sz="4" w:space="0" w:color="auto"/>
                    <w:bottom w:val="single" w:sz="4" w:space="0" w:color="auto"/>
                    <w:right w:val="single" w:sz="4" w:space="0" w:color="auto"/>
                  </w:tcBorders>
                  <w:vAlign w:val="bottom"/>
                </w:tcPr>
                <w:p w14:paraId="4F6B8C7C" w14:textId="51DF6549" w:rsidR="005C1184" w:rsidRDefault="005C1184" w:rsidP="005C1184">
                  <w:pPr>
                    <w:rPr>
                      <w:rFonts w:cstheme="minorHAnsi"/>
                      <w:color w:val="000000"/>
                      <w:sz w:val="20"/>
                      <w:szCs w:val="20"/>
                    </w:rPr>
                  </w:pPr>
                  <w:r w:rsidRPr="00C3018E">
                    <w:rPr>
                      <w:rFonts w:cstheme="minorHAnsi"/>
                      <w:color w:val="000000"/>
                      <w:sz w:val="20"/>
                      <w:szCs w:val="20"/>
                    </w:rPr>
                    <w:t>LT306</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4C58D1DE" w14:textId="6ADD1448" w:rsidR="005C1184" w:rsidRPr="00C3018E" w:rsidRDefault="005C1184" w:rsidP="005C1184">
                  <w:pPr>
                    <w:rPr>
                      <w:rFonts w:cstheme="minorHAnsi"/>
                      <w:sz w:val="20"/>
                      <w:szCs w:val="20"/>
                    </w:rPr>
                  </w:pPr>
                  <w:r w:rsidRPr="00C3018E">
                    <w:rPr>
                      <w:rFonts w:cstheme="minorHAnsi"/>
                      <w:color w:val="000000"/>
                      <w:sz w:val="20"/>
                      <w:szCs w:val="20"/>
                    </w:rPr>
                    <w:t xml:space="preserve">LED OUTDOOR PARKING GARAGE </w:t>
                  </w:r>
                  <w:r>
                    <w:rPr>
                      <w:rFonts w:cstheme="minorHAnsi"/>
                      <w:color w:val="000000"/>
                      <w:sz w:val="20"/>
                      <w:szCs w:val="20"/>
                    </w:rPr>
                    <w:t>(</w:t>
                  </w:r>
                  <w:r w:rsidRPr="00C3018E">
                    <w:rPr>
                      <w:rFonts w:cstheme="minorHAnsi"/>
                      <w:color w:val="000000"/>
                      <w:sz w:val="20"/>
                      <w:szCs w:val="20"/>
                    </w:rPr>
                    <w:t>39 - 56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67D16D67" w14:textId="77777777" w:rsidTr="0044655B">
              <w:trPr>
                <w:trHeight w:val="50"/>
              </w:trPr>
              <w:tc>
                <w:tcPr>
                  <w:tcW w:w="1010" w:type="dxa"/>
                  <w:vMerge/>
                </w:tcPr>
                <w:p w14:paraId="48E16F1D"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0B708288" w14:textId="2EB64FD8" w:rsidR="005C1184" w:rsidRPr="005C1184" w:rsidRDefault="005C1184" w:rsidP="005C1184">
                  <w:pPr>
                    <w:rPr>
                      <w:rFonts w:cstheme="minorHAnsi"/>
                      <w:sz w:val="20"/>
                      <w:szCs w:val="20"/>
                    </w:rPr>
                  </w:pPr>
                  <w:r w:rsidRPr="005C1184">
                    <w:rPr>
                      <w:color w:val="000000"/>
                      <w:sz w:val="20"/>
                      <w:szCs w:val="20"/>
                    </w:rPr>
                    <w:t xml:space="preserve"> Gar-LEDFixt-CM-Ext(88w)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59560838" w14:textId="71821E67" w:rsidR="005C1184" w:rsidRPr="005C1184" w:rsidRDefault="005C1184" w:rsidP="005C1184">
                  <w:pPr>
                    <w:rPr>
                      <w:rFonts w:cstheme="minorHAnsi"/>
                      <w:color w:val="000000"/>
                      <w:sz w:val="20"/>
                      <w:szCs w:val="20"/>
                    </w:rPr>
                  </w:pPr>
                  <w:r w:rsidRPr="005C1184">
                    <w:rPr>
                      <w:color w:val="000000"/>
                      <w:sz w:val="20"/>
                      <w:szCs w:val="20"/>
                    </w:rPr>
                    <w:t xml:space="preserve">27.50 </w:t>
                  </w:r>
                </w:p>
              </w:tc>
              <w:tc>
                <w:tcPr>
                  <w:tcW w:w="1090" w:type="dxa"/>
                  <w:tcBorders>
                    <w:top w:val="single" w:sz="4" w:space="0" w:color="auto"/>
                    <w:left w:val="single" w:sz="4" w:space="0" w:color="auto"/>
                    <w:bottom w:val="single" w:sz="4" w:space="0" w:color="auto"/>
                    <w:right w:val="single" w:sz="4" w:space="0" w:color="auto"/>
                  </w:tcBorders>
                  <w:vAlign w:val="bottom"/>
                </w:tcPr>
                <w:p w14:paraId="5E21769B" w14:textId="5E1B5343" w:rsidR="005C1184" w:rsidRDefault="005C1184" w:rsidP="005C1184">
                  <w:pPr>
                    <w:rPr>
                      <w:rFonts w:cstheme="minorHAnsi"/>
                      <w:color w:val="000000"/>
                      <w:sz w:val="20"/>
                      <w:szCs w:val="20"/>
                    </w:rPr>
                  </w:pPr>
                  <w:r w:rsidRPr="00C3018E">
                    <w:rPr>
                      <w:rFonts w:cstheme="minorHAnsi"/>
                      <w:color w:val="000000"/>
                      <w:sz w:val="20"/>
                      <w:szCs w:val="20"/>
                    </w:rPr>
                    <w:t>LT307</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764C4A75" w14:textId="01C3E2D5" w:rsidR="005C1184" w:rsidRPr="00C3018E" w:rsidRDefault="005C1184" w:rsidP="005C1184">
                  <w:pPr>
                    <w:rPr>
                      <w:rFonts w:cstheme="minorHAnsi"/>
                      <w:sz w:val="20"/>
                      <w:szCs w:val="20"/>
                    </w:rPr>
                  </w:pPr>
                  <w:r w:rsidRPr="00C3018E">
                    <w:rPr>
                      <w:rFonts w:cstheme="minorHAnsi"/>
                      <w:color w:val="000000"/>
                      <w:sz w:val="20"/>
                      <w:szCs w:val="20"/>
                    </w:rPr>
                    <w:t xml:space="preserve">LED OUTDOOR PARKING GARAGE </w:t>
                  </w:r>
                  <w:r>
                    <w:rPr>
                      <w:rFonts w:cstheme="minorHAnsi"/>
                      <w:color w:val="000000"/>
                      <w:sz w:val="20"/>
                      <w:szCs w:val="20"/>
                    </w:rPr>
                    <w:t>(</w:t>
                  </w:r>
                  <w:r w:rsidRPr="00C3018E">
                    <w:rPr>
                      <w:rFonts w:cstheme="minorHAnsi"/>
                      <w:color w:val="000000"/>
                      <w:sz w:val="20"/>
                      <w:szCs w:val="20"/>
                    </w:rPr>
                    <w:t>57 - 88 W</w:t>
                  </w:r>
                  <w:r>
                    <w:rPr>
                      <w:rFonts w:cstheme="minorHAnsi"/>
                      <w:color w:val="000000"/>
                      <w:sz w:val="20"/>
                      <w:szCs w:val="20"/>
                    </w:rPr>
                    <w:t>)</w:t>
                  </w:r>
                  <w:r w:rsidRPr="00C3018E">
                    <w:rPr>
                      <w:rFonts w:cstheme="minorHAnsi"/>
                      <w:color w:val="000000"/>
                      <w:sz w:val="20"/>
                      <w:szCs w:val="20"/>
                    </w:rPr>
                    <w:t xml:space="preserve"> FIXTURE</w:t>
                  </w:r>
                </w:p>
              </w:tc>
            </w:tr>
            <w:tr w:rsidR="00410D79" w:rsidRPr="00C3018E" w14:paraId="3F45D8F4" w14:textId="77777777" w:rsidTr="0044655B">
              <w:tc>
                <w:tcPr>
                  <w:tcW w:w="1010" w:type="dxa"/>
                  <w:vMerge/>
                </w:tcPr>
                <w:p w14:paraId="685EEED8" w14:textId="77777777" w:rsidR="005C1184" w:rsidRPr="005C1184" w:rsidRDefault="005C1184" w:rsidP="005C1184">
                  <w:pPr>
                    <w:rPr>
                      <w:rFonts w:cstheme="minorHAnsi"/>
                      <w:sz w:val="20"/>
                      <w:szCs w:val="20"/>
                    </w:rPr>
                  </w:pPr>
                </w:p>
              </w:tc>
              <w:tc>
                <w:tcPr>
                  <w:tcW w:w="2735" w:type="dxa"/>
                  <w:tcBorders>
                    <w:top w:val="nil"/>
                    <w:left w:val="single" w:sz="4" w:space="0" w:color="auto"/>
                    <w:bottom w:val="single" w:sz="4" w:space="0" w:color="auto"/>
                    <w:right w:val="single" w:sz="4" w:space="0" w:color="auto"/>
                  </w:tcBorders>
                  <w:shd w:val="clear" w:color="000000" w:fill="FFFFFF"/>
                  <w:vAlign w:val="bottom"/>
                </w:tcPr>
                <w:p w14:paraId="1CFDB9ED" w14:textId="2321D368" w:rsidR="005C1184" w:rsidRPr="005C1184" w:rsidRDefault="005C1184" w:rsidP="005C1184">
                  <w:pPr>
                    <w:rPr>
                      <w:rFonts w:cstheme="minorHAnsi"/>
                      <w:sz w:val="20"/>
                      <w:szCs w:val="20"/>
                    </w:rPr>
                  </w:pPr>
                  <w:r w:rsidRPr="005C1184">
                    <w:rPr>
                      <w:color w:val="000000"/>
                      <w:sz w:val="20"/>
                      <w:szCs w:val="20"/>
                    </w:rPr>
                    <w:t xml:space="preserve"> Gar-LEDFixt-CM-Ext(113w)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335B8E14" w14:textId="27D53687" w:rsidR="005C1184" w:rsidRPr="005C1184" w:rsidRDefault="005C1184" w:rsidP="005C1184">
                  <w:pPr>
                    <w:rPr>
                      <w:rFonts w:cstheme="minorHAnsi"/>
                      <w:color w:val="000000"/>
                      <w:sz w:val="20"/>
                      <w:szCs w:val="20"/>
                    </w:rPr>
                  </w:pPr>
                  <w:r w:rsidRPr="005C1184">
                    <w:rPr>
                      <w:color w:val="000000"/>
                      <w:sz w:val="20"/>
                      <w:szCs w:val="20"/>
                    </w:rPr>
                    <w:t xml:space="preserve">33.00 </w:t>
                  </w:r>
                </w:p>
              </w:tc>
              <w:tc>
                <w:tcPr>
                  <w:tcW w:w="1090" w:type="dxa"/>
                  <w:tcBorders>
                    <w:top w:val="single" w:sz="4" w:space="0" w:color="auto"/>
                    <w:left w:val="single" w:sz="4" w:space="0" w:color="auto"/>
                    <w:bottom w:val="single" w:sz="4" w:space="0" w:color="auto"/>
                    <w:right w:val="single" w:sz="4" w:space="0" w:color="auto"/>
                  </w:tcBorders>
                  <w:vAlign w:val="bottom"/>
                </w:tcPr>
                <w:p w14:paraId="1DCB4056" w14:textId="3317CE8C" w:rsidR="005C1184" w:rsidRDefault="005C1184" w:rsidP="005C1184">
                  <w:pPr>
                    <w:rPr>
                      <w:rFonts w:cstheme="minorHAnsi"/>
                      <w:color w:val="000000"/>
                      <w:sz w:val="20"/>
                      <w:szCs w:val="20"/>
                    </w:rPr>
                  </w:pPr>
                  <w:r w:rsidRPr="00C3018E">
                    <w:rPr>
                      <w:rFonts w:cstheme="minorHAnsi"/>
                      <w:color w:val="000000"/>
                      <w:sz w:val="20"/>
                      <w:szCs w:val="20"/>
                    </w:rPr>
                    <w:t>LT308</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bottom"/>
                </w:tcPr>
                <w:p w14:paraId="4CD26A53" w14:textId="3AE77F6E" w:rsidR="005C1184" w:rsidRPr="00C3018E" w:rsidRDefault="005C1184" w:rsidP="005C1184">
                  <w:pPr>
                    <w:rPr>
                      <w:rFonts w:cstheme="minorHAnsi"/>
                      <w:sz w:val="20"/>
                      <w:szCs w:val="20"/>
                    </w:rPr>
                  </w:pPr>
                  <w:r w:rsidRPr="00C3018E">
                    <w:rPr>
                      <w:rFonts w:cstheme="minorHAnsi"/>
                      <w:color w:val="000000"/>
                      <w:sz w:val="20"/>
                      <w:szCs w:val="20"/>
                    </w:rPr>
                    <w:t>LED OUTDOOR PARKING GARAGE</w:t>
                  </w:r>
                  <w:r>
                    <w:rPr>
                      <w:rFonts w:cstheme="minorHAnsi"/>
                      <w:color w:val="000000"/>
                      <w:sz w:val="20"/>
                      <w:szCs w:val="20"/>
                    </w:rPr>
                    <w:t xml:space="preserve"> (</w:t>
                  </w:r>
                  <w:r w:rsidRPr="00C3018E">
                    <w:rPr>
                      <w:rFonts w:cstheme="minorHAnsi"/>
                      <w:color w:val="000000"/>
                      <w:sz w:val="20"/>
                      <w:szCs w:val="20"/>
                    </w:rPr>
                    <w:t>89 - 113 W</w:t>
                  </w:r>
                  <w:r>
                    <w:rPr>
                      <w:rFonts w:cstheme="minorHAnsi"/>
                      <w:color w:val="000000"/>
                      <w:sz w:val="20"/>
                      <w:szCs w:val="20"/>
                    </w:rPr>
                    <w:t xml:space="preserve">) </w:t>
                  </w:r>
                  <w:r w:rsidRPr="00C3018E">
                    <w:rPr>
                      <w:rFonts w:cstheme="minorHAnsi"/>
                      <w:color w:val="000000"/>
                      <w:sz w:val="20"/>
                      <w:szCs w:val="20"/>
                    </w:rPr>
                    <w:t>FIXTURE</w:t>
                  </w:r>
                </w:p>
              </w:tc>
            </w:tr>
            <w:bookmarkEnd w:id="7"/>
          </w:tbl>
          <w:p w14:paraId="4659C830" w14:textId="773B2CC1" w:rsidR="003E7641" w:rsidRPr="00476F40" w:rsidRDefault="003E7641" w:rsidP="006412EA">
            <w:pPr>
              <w:tabs>
                <w:tab w:val="right" w:pos="6732"/>
              </w:tabs>
              <w:rPr>
                <w:rFonts w:cs="Arial"/>
                <w:sz w:val="20"/>
                <w:szCs w:val="20"/>
              </w:rPr>
            </w:pPr>
          </w:p>
        </w:tc>
      </w:tr>
      <w:tr w:rsidR="002442FD" w14:paraId="0808697E" w14:textId="77777777" w:rsidTr="00E72463">
        <w:trPr>
          <w:cantSplit/>
        </w:trPr>
        <w:tc>
          <w:tcPr>
            <w:tcW w:w="1350" w:type="dxa"/>
          </w:tcPr>
          <w:p w14:paraId="21771F64" w14:textId="77777777" w:rsidR="009D7C17" w:rsidRDefault="009D7C17" w:rsidP="006412EA">
            <w:pPr>
              <w:jc w:val="right"/>
              <w:rPr>
                <w:sz w:val="20"/>
                <w:szCs w:val="20"/>
              </w:rPr>
            </w:pPr>
          </w:p>
          <w:p w14:paraId="5C063622" w14:textId="77777777" w:rsidR="009D7C17" w:rsidRDefault="009D7C17" w:rsidP="006412EA">
            <w:pPr>
              <w:jc w:val="right"/>
              <w:rPr>
                <w:sz w:val="20"/>
                <w:szCs w:val="20"/>
              </w:rPr>
            </w:pPr>
          </w:p>
          <w:p w14:paraId="0B30C520" w14:textId="77777777" w:rsidR="009D7C17" w:rsidRDefault="009D7C17" w:rsidP="006412EA">
            <w:pPr>
              <w:jc w:val="right"/>
              <w:rPr>
                <w:sz w:val="20"/>
                <w:szCs w:val="20"/>
              </w:rPr>
            </w:pPr>
          </w:p>
          <w:p w14:paraId="6D519A48" w14:textId="77777777" w:rsidR="009D7C17" w:rsidRDefault="009D7C17" w:rsidP="006412EA">
            <w:pPr>
              <w:jc w:val="right"/>
              <w:rPr>
                <w:sz w:val="20"/>
                <w:szCs w:val="20"/>
              </w:rPr>
            </w:pPr>
          </w:p>
          <w:p w14:paraId="6D05F538" w14:textId="77777777" w:rsidR="009D7C17" w:rsidRDefault="009D7C17" w:rsidP="006412EA">
            <w:pPr>
              <w:jc w:val="right"/>
              <w:rPr>
                <w:sz w:val="20"/>
                <w:szCs w:val="20"/>
              </w:rPr>
            </w:pPr>
          </w:p>
          <w:p w14:paraId="6F859738" w14:textId="77777777" w:rsidR="009D7C17" w:rsidRDefault="009D7C17" w:rsidP="006412EA">
            <w:pPr>
              <w:jc w:val="right"/>
              <w:rPr>
                <w:sz w:val="20"/>
                <w:szCs w:val="20"/>
              </w:rPr>
            </w:pPr>
          </w:p>
          <w:p w14:paraId="779F354B" w14:textId="77777777" w:rsidR="009D7C17" w:rsidRDefault="009D7C17" w:rsidP="006412EA">
            <w:pPr>
              <w:jc w:val="right"/>
              <w:rPr>
                <w:sz w:val="20"/>
                <w:szCs w:val="20"/>
              </w:rPr>
            </w:pPr>
          </w:p>
          <w:p w14:paraId="7FEC113A" w14:textId="77777777" w:rsidR="009D7C17" w:rsidRDefault="009D7C17" w:rsidP="006412EA">
            <w:pPr>
              <w:jc w:val="right"/>
              <w:rPr>
                <w:sz w:val="20"/>
                <w:szCs w:val="20"/>
              </w:rPr>
            </w:pPr>
          </w:p>
          <w:p w14:paraId="7AF80E6F" w14:textId="77777777" w:rsidR="009D7C17" w:rsidRDefault="009D7C17" w:rsidP="006412EA">
            <w:pPr>
              <w:jc w:val="right"/>
              <w:rPr>
                <w:sz w:val="20"/>
                <w:szCs w:val="20"/>
              </w:rPr>
            </w:pPr>
          </w:p>
          <w:p w14:paraId="1CD7F5B4" w14:textId="77777777" w:rsidR="009D7C17" w:rsidRDefault="009D7C17" w:rsidP="006412EA">
            <w:pPr>
              <w:jc w:val="right"/>
              <w:rPr>
                <w:sz w:val="20"/>
                <w:szCs w:val="20"/>
              </w:rPr>
            </w:pPr>
          </w:p>
          <w:p w14:paraId="32DC940A" w14:textId="77777777" w:rsidR="009D7C17" w:rsidRDefault="009D7C17" w:rsidP="006412EA">
            <w:pPr>
              <w:jc w:val="right"/>
              <w:rPr>
                <w:sz w:val="20"/>
                <w:szCs w:val="20"/>
              </w:rPr>
            </w:pPr>
          </w:p>
          <w:p w14:paraId="60EE753F" w14:textId="77777777" w:rsidR="009D7C17" w:rsidRDefault="009D7C17" w:rsidP="006412EA">
            <w:pPr>
              <w:jc w:val="right"/>
              <w:rPr>
                <w:sz w:val="20"/>
                <w:szCs w:val="20"/>
              </w:rPr>
            </w:pPr>
          </w:p>
          <w:p w14:paraId="0C50AF03" w14:textId="77777777" w:rsidR="009D7C17" w:rsidRDefault="009D7C17" w:rsidP="006412EA">
            <w:pPr>
              <w:jc w:val="right"/>
              <w:rPr>
                <w:sz w:val="20"/>
                <w:szCs w:val="20"/>
              </w:rPr>
            </w:pPr>
          </w:p>
          <w:p w14:paraId="3C8DB07E" w14:textId="77777777" w:rsidR="009D7C17" w:rsidRDefault="009D7C17" w:rsidP="006412EA">
            <w:pPr>
              <w:jc w:val="right"/>
              <w:rPr>
                <w:sz w:val="20"/>
                <w:szCs w:val="20"/>
              </w:rPr>
            </w:pPr>
          </w:p>
          <w:p w14:paraId="3F15F238" w14:textId="77777777" w:rsidR="009D7C17" w:rsidRDefault="009D7C17" w:rsidP="006412EA">
            <w:pPr>
              <w:jc w:val="right"/>
              <w:rPr>
                <w:sz w:val="20"/>
                <w:szCs w:val="20"/>
              </w:rPr>
            </w:pPr>
          </w:p>
          <w:p w14:paraId="48929095" w14:textId="77777777" w:rsidR="009D7C17" w:rsidRDefault="009D7C17" w:rsidP="006412EA">
            <w:pPr>
              <w:jc w:val="right"/>
              <w:rPr>
                <w:sz w:val="20"/>
                <w:szCs w:val="20"/>
              </w:rPr>
            </w:pPr>
          </w:p>
          <w:p w14:paraId="26DBFF29" w14:textId="77777777" w:rsidR="009D7C17" w:rsidRDefault="009D7C17" w:rsidP="006412EA">
            <w:pPr>
              <w:jc w:val="right"/>
              <w:rPr>
                <w:sz w:val="20"/>
                <w:szCs w:val="20"/>
              </w:rPr>
            </w:pPr>
          </w:p>
          <w:p w14:paraId="24AA1F08" w14:textId="118B44D3" w:rsidR="002442FD" w:rsidRDefault="002442FD" w:rsidP="006412EA">
            <w:pPr>
              <w:jc w:val="right"/>
              <w:rPr>
                <w:sz w:val="20"/>
                <w:szCs w:val="20"/>
              </w:rPr>
            </w:pPr>
            <w:r>
              <w:rPr>
                <w:sz w:val="20"/>
                <w:szCs w:val="20"/>
              </w:rPr>
              <w:t>Measure Cost (continued)</w:t>
            </w:r>
          </w:p>
        </w:tc>
        <w:tc>
          <w:tcPr>
            <w:tcW w:w="9540" w:type="dxa"/>
          </w:tcPr>
          <w:p w14:paraId="2FD89891" w14:textId="68191F36" w:rsidR="002442FD" w:rsidRDefault="002442FD" w:rsidP="006412EA">
            <w:pPr>
              <w:tabs>
                <w:tab w:val="right" w:pos="6732"/>
              </w:tabs>
              <w:rPr>
                <w:rFonts w:cs="Arial"/>
                <w:sz w:val="20"/>
                <w:szCs w:val="20"/>
              </w:rPr>
            </w:pPr>
          </w:p>
          <w:tbl>
            <w:tblPr>
              <w:tblStyle w:val="TableGrid"/>
              <w:tblW w:w="8875" w:type="dxa"/>
              <w:tblLook w:val="04A0" w:firstRow="1" w:lastRow="0" w:firstColumn="1" w:lastColumn="0" w:noHBand="0" w:noVBand="1"/>
            </w:tblPr>
            <w:tblGrid>
              <w:gridCol w:w="1011"/>
              <w:gridCol w:w="2284"/>
              <w:gridCol w:w="1350"/>
              <w:gridCol w:w="1260"/>
              <w:gridCol w:w="2970"/>
            </w:tblGrid>
            <w:tr w:rsidR="00410D79" w:rsidRPr="00036409" w14:paraId="5776B45C" w14:textId="77777777" w:rsidTr="00674048">
              <w:trPr>
                <w:trHeight w:val="539"/>
              </w:trPr>
              <w:tc>
                <w:tcPr>
                  <w:tcW w:w="1011" w:type="dxa"/>
                </w:tcPr>
                <w:p w14:paraId="57A1F7EC" w14:textId="38C9C096" w:rsidR="00410D79" w:rsidRPr="00036409" w:rsidRDefault="00410D79" w:rsidP="007B4BCE">
                  <w:pPr>
                    <w:jc w:val="center"/>
                    <w:rPr>
                      <w:rFonts w:cstheme="minorHAnsi"/>
                      <w:sz w:val="20"/>
                      <w:szCs w:val="20"/>
                    </w:rPr>
                  </w:pPr>
                  <w:bookmarkStart w:id="8" w:name="_Hlk501437126"/>
                  <w:r>
                    <w:rPr>
                      <w:rFonts w:cstheme="minorHAnsi"/>
                      <w:sz w:val="20"/>
                      <w:szCs w:val="20"/>
                    </w:rPr>
                    <w:t>SDGE ImplemID</w:t>
                  </w:r>
                </w:p>
              </w:tc>
              <w:tc>
                <w:tcPr>
                  <w:tcW w:w="2284" w:type="dxa"/>
                  <w:tcBorders>
                    <w:bottom w:val="single" w:sz="4" w:space="0" w:color="auto"/>
                  </w:tcBorders>
                </w:tcPr>
                <w:p w14:paraId="7E666843" w14:textId="77777777" w:rsidR="00410D79" w:rsidRDefault="00410D79" w:rsidP="007B4BCE">
                  <w:pPr>
                    <w:rPr>
                      <w:rFonts w:cstheme="minorHAnsi"/>
                      <w:sz w:val="20"/>
                      <w:szCs w:val="20"/>
                    </w:rPr>
                  </w:pPr>
                  <w:r>
                    <w:rPr>
                      <w:rFonts w:cstheme="minorHAnsi"/>
                      <w:sz w:val="20"/>
                      <w:szCs w:val="20"/>
                    </w:rPr>
                    <w:t xml:space="preserve">PEAR Measure </w:t>
                  </w:r>
                </w:p>
                <w:p w14:paraId="7BB10514" w14:textId="2189BC12" w:rsidR="00410D79" w:rsidRDefault="00410D79" w:rsidP="007B4BCE">
                  <w:pPr>
                    <w:jc w:val="center"/>
                    <w:rPr>
                      <w:rFonts w:cstheme="minorHAnsi"/>
                      <w:sz w:val="20"/>
                      <w:szCs w:val="20"/>
                    </w:rPr>
                  </w:pPr>
                  <w:r>
                    <w:rPr>
                      <w:rFonts w:cstheme="minorHAnsi"/>
                      <w:sz w:val="20"/>
                      <w:szCs w:val="20"/>
                    </w:rPr>
                    <w:t>Cost ID</w:t>
                  </w:r>
                </w:p>
              </w:tc>
              <w:tc>
                <w:tcPr>
                  <w:tcW w:w="1350" w:type="dxa"/>
                </w:tcPr>
                <w:p w14:paraId="7A06EDEE" w14:textId="57EF0A84" w:rsidR="00410D79" w:rsidRDefault="00410D79" w:rsidP="007B4BCE">
                  <w:pPr>
                    <w:jc w:val="center"/>
                    <w:rPr>
                      <w:rFonts w:cstheme="minorHAnsi"/>
                      <w:sz w:val="20"/>
                      <w:szCs w:val="20"/>
                    </w:rPr>
                  </w:pPr>
                  <w:r>
                    <w:rPr>
                      <w:rFonts w:cstheme="minorHAnsi"/>
                      <w:sz w:val="20"/>
                      <w:szCs w:val="20"/>
                    </w:rPr>
                    <w:t>Cost Value $</w:t>
                  </w:r>
                </w:p>
              </w:tc>
              <w:tc>
                <w:tcPr>
                  <w:tcW w:w="1260" w:type="dxa"/>
                </w:tcPr>
                <w:p w14:paraId="4D9CFD82" w14:textId="3B384DA1" w:rsidR="00410D79" w:rsidRPr="00036409" w:rsidRDefault="00410D79" w:rsidP="007B4BCE">
                  <w:pPr>
                    <w:jc w:val="center"/>
                    <w:rPr>
                      <w:rFonts w:cstheme="minorHAnsi"/>
                      <w:sz w:val="20"/>
                      <w:szCs w:val="20"/>
                    </w:rPr>
                  </w:pPr>
                  <w:r>
                    <w:rPr>
                      <w:rFonts w:cstheme="minorHAnsi"/>
                      <w:sz w:val="20"/>
                      <w:szCs w:val="20"/>
                    </w:rPr>
                    <w:t xml:space="preserve">PGE </w:t>
                  </w:r>
                  <w:r w:rsidRPr="00036409">
                    <w:rPr>
                      <w:rFonts w:cstheme="minorHAnsi"/>
                      <w:sz w:val="20"/>
                      <w:szCs w:val="20"/>
                    </w:rPr>
                    <w:t xml:space="preserve">Msr </w:t>
                  </w:r>
                  <w:r>
                    <w:rPr>
                      <w:rFonts w:cstheme="minorHAnsi"/>
                      <w:sz w:val="20"/>
                      <w:szCs w:val="20"/>
                    </w:rPr>
                    <w:t>Code</w:t>
                  </w:r>
                </w:p>
              </w:tc>
              <w:tc>
                <w:tcPr>
                  <w:tcW w:w="2970" w:type="dxa"/>
                </w:tcPr>
                <w:p w14:paraId="511CC321" w14:textId="657D5AE0" w:rsidR="00410D79" w:rsidRPr="00036409" w:rsidRDefault="00410D79" w:rsidP="007B4BCE">
                  <w:pPr>
                    <w:rPr>
                      <w:rFonts w:cstheme="minorHAnsi"/>
                      <w:sz w:val="20"/>
                      <w:szCs w:val="20"/>
                    </w:rPr>
                  </w:pPr>
                  <w:r w:rsidRPr="00036409">
                    <w:rPr>
                      <w:rFonts w:cstheme="minorHAnsi"/>
                      <w:sz w:val="20"/>
                      <w:szCs w:val="20"/>
                    </w:rPr>
                    <w:t>Measure Description</w:t>
                  </w:r>
                  <w:r>
                    <w:rPr>
                      <w:rFonts w:cstheme="minorHAnsi"/>
                      <w:sz w:val="20"/>
                      <w:szCs w:val="20"/>
                    </w:rPr>
                    <w:t xml:space="preserve"> (Solution Code) </w:t>
                  </w:r>
                </w:p>
              </w:tc>
            </w:tr>
            <w:tr w:rsidR="00410D79" w:rsidRPr="0077577C" w14:paraId="6A3DEF7E" w14:textId="77777777" w:rsidTr="00674048">
              <w:tc>
                <w:tcPr>
                  <w:tcW w:w="1011" w:type="dxa"/>
                  <w:vMerge w:val="restart"/>
                </w:tcPr>
                <w:p w14:paraId="7F72FAEC" w14:textId="77777777" w:rsidR="00410D79" w:rsidRPr="00410D79" w:rsidRDefault="00410D79" w:rsidP="00410D79">
                  <w:pPr>
                    <w:jc w:val="center"/>
                    <w:rPr>
                      <w:rFonts w:cstheme="minorHAnsi"/>
                      <w:sz w:val="20"/>
                      <w:szCs w:val="20"/>
                    </w:rPr>
                  </w:pPr>
                  <w:r w:rsidRPr="00410D79">
                    <w:rPr>
                      <w:rFonts w:cstheme="minorHAnsi"/>
                      <w:sz w:val="20"/>
                      <w:szCs w:val="20"/>
                    </w:rPr>
                    <w:t>464119-</w:t>
                  </w:r>
                </w:p>
                <w:p w14:paraId="04B9B3BF" w14:textId="39E41E81" w:rsidR="00410D79" w:rsidRPr="00410D79" w:rsidRDefault="00410D79" w:rsidP="00410D79">
                  <w:pPr>
                    <w:jc w:val="center"/>
                    <w:rPr>
                      <w:rFonts w:cstheme="minorHAnsi"/>
                      <w:sz w:val="20"/>
                      <w:szCs w:val="20"/>
                    </w:rPr>
                  </w:pPr>
                  <w:r w:rsidRPr="00410D79">
                    <w:rPr>
                      <w:rFonts w:cstheme="minorHAnsi"/>
                      <w:sz w:val="20"/>
                      <w:szCs w:val="20"/>
                    </w:rPr>
                    <w:t>464127;</w:t>
                  </w:r>
                </w:p>
                <w:p w14:paraId="241DFE59" w14:textId="15BF319C" w:rsidR="00410D79" w:rsidRPr="00410D79" w:rsidRDefault="00410D79" w:rsidP="00410D79">
                  <w:pPr>
                    <w:jc w:val="center"/>
                    <w:rPr>
                      <w:rFonts w:cstheme="minorHAnsi"/>
                      <w:sz w:val="20"/>
                      <w:szCs w:val="20"/>
                    </w:rPr>
                  </w:pPr>
                  <w:r w:rsidRPr="00410D79">
                    <w:rPr>
                      <w:rFonts w:cstheme="minorHAnsi"/>
                      <w:sz w:val="20"/>
                      <w:szCs w:val="20"/>
                    </w:rPr>
                    <w:t>464135;</w:t>
                  </w:r>
                </w:p>
                <w:p w14:paraId="4F21EBDC" w14:textId="77777777" w:rsidR="00410D79" w:rsidRPr="00410D79" w:rsidRDefault="00410D79" w:rsidP="00410D79">
                  <w:pPr>
                    <w:jc w:val="center"/>
                    <w:rPr>
                      <w:rFonts w:cstheme="minorHAnsi"/>
                      <w:sz w:val="20"/>
                      <w:szCs w:val="20"/>
                    </w:rPr>
                  </w:pPr>
                  <w:r w:rsidRPr="00410D79">
                    <w:rPr>
                      <w:rFonts w:cstheme="minorHAnsi"/>
                      <w:sz w:val="20"/>
                      <w:szCs w:val="20"/>
                    </w:rPr>
                    <w:t>464198-</w:t>
                  </w:r>
                </w:p>
                <w:p w14:paraId="271D235F" w14:textId="0A67E752" w:rsidR="00410D79" w:rsidRPr="00410D79" w:rsidRDefault="00410D79" w:rsidP="00410D79">
                  <w:pPr>
                    <w:jc w:val="center"/>
                    <w:rPr>
                      <w:rFonts w:cstheme="minorHAnsi"/>
                      <w:sz w:val="20"/>
                      <w:szCs w:val="20"/>
                    </w:rPr>
                  </w:pPr>
                  <w:r w:rsidRPr="00410D79">
                    <w:rPr>
                      <w:rFonts w:cstheme="minorHAnsi"/>
                      <w:sz w:val="20"/>
                      <w:szCs w:val="20"/>
                    </w:rPr>
                    <w:t>464206;</w:t>
                  </w:r>
                </w:p>
                <w:p w14:paraId="034B984D" w14:textId="2572385F" w:rsidR="00410D79" w:rsidRPr="00410D79" w:rsidRDefault="00410D79" w:rsidP="00410D79">
                  <w:pPr>
                    <w:jc w:val="center"/>
                    <w:rPr>
                      <w:rFonts w:cstheme="minorHAnsi"/>
                      <w:sz w:val="20"/>
                      <w:szCs w:val="20"/>
                    </w:rPr>
                  </w:pPr>
                </w:p>
              </w:tc>
              <w:tc>
                <w:tcPr>
                  <w:tcW w:w="2284" w:type="dxa"/>
                  <w:tcBorders>
                    <w:top w:val="single" w:sz="4" w:space="0" w:color="auto"/>
                    <w:left w:val="single" w:sz="4" w:space="0" w:color="auto"/>
                    <w:bottom w:val="single" w:sz="4" w:space="0" w:color="auto"/>
                    <w:right w:val="single" w:sz="4" w:space="0" w:color="auto"/>
                  </w:tcBorders>
                  <w:shd w:val="clear" w:color="000000" w:fill="FFFFFF"/>
                  <w:vAlign w:val="bottom"/>
                </w:tcPr>
                <w:p w14:paraId="061E839D" w14:textId="648D6100" w:rsidR="00410D79" w:rsidRPr="00410D79" w:rsidRDefault="00410D79" w:rsidP="00410D79">
                  <w:pPr>
                    <w:jc w:val="center"/>
                    <w:rPr>
                      <w:rFonts w:cs="Calibri"/>
                      <w:color w:val="000000"/>
                      <w:sz w:val="20"/>
                      <w:szCs w:val="20"/>
                    </w:rPr>
                  </w:pPr>
                  <w:r w:rsidRPr="00410D79">
                    <w:rPr>
                      <w:color w:val="000000"/>
                      <w:sz w:val="20"/>
                      <w:szCs w:val="20"/>
                    </w:rPr>
                    <w:t xml:space="preserve"> LEDFixt-WM-Ext-1(25w) </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bottom"/>
                </w:tcPr>
                <w:p w14:paraId="7FBAE36E" w14:textId="0AC53A24" w:rsidR="00410D79" w:rsidRPr="00410D79" w:rsidRDefault="00410D79" w:rsidP="00410D79">
                  <w:pPr>
                    <w:jc w:val="center"/>
                    <w:rPr>
                      <w:rFonts w:cs="Calibri"/>
                      <w:color w:val="000000"/>
                      <w:sz w:val="20"/>
                      <w:szCs w:val="20"/>
                    </w:rPr>
                  </w:pPr>
                  <w:r w:rsidRPr="00410D79">
                    <w:rPr>
                      <w:color w:val="000000"/>
                      <w:sz w:val="20"/>
                      <w:szCs w:val="20"/>
                    </w:rPr>
                    <w:t xml:space="preserve">27.50 </w:t>
                  </w:r>
                </w:p>
              </w:tc>
              <w:tc>
                <w:tcPr>
                  <w:tcW w:w="1260" w:type="dxa"/>
                  <w:tcBorders>
                    <w:top w:val="single" w:sz="4" w:space="0" w:color="auto"/>
                    <w:left w:val="single" w:sz="4" w:space="0" w:color="auto"/>
                    <w:bottom w:val="single" w:sz="4" w:space="0" w:color="auto"/>
                    <w:right w:val="single" w:sz="4" w:space="0" w:color="auto"/>
                  </w:tcBorders>
                  <w:vAlign w:val="bottom"/>
                </w:tcPr>
                <w:p w14:paraId="5D60B95F" w14:textId="3734CD75" w:rsidR="00410D79" w:rsidRPr="0077577C" w:rsidRDefault="00410D79" w:rsidP="00410D79">
                  <w:pPr>
                    <w:jc w:val="center"/>
                    <w:rPr>
                      <w:rFonts w:ascii="Calibri" w:hAnsi="Calibri" w:cs="Calibri"/>
                      <w:color w:val="000000"/>
                      <w:sz w:val="20"/>
                      <w:szCs w:val="20"/>
                    </w:rPr>
                  </w:pPr>
                  <w:r w:rsidRPr="0077577C">
                    <w:rPr>
                      <w:rFonts w:ascii="Calibri" w:hAnsi="Calibri" w:cs="Calibri"/>
                      <w:color w:val="000000"/>
                      <w:sz w:val="20"/>
                      <w:szCs w:val="20"/>
                    </w:rPr>
                    <w:t>LT309</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5BABD602" w14:textId="452F3969" w:rsidR="00410D79" w:rsidRPr="0077577C" w:rsidRDefault="00410D79" w:rsidP="00410D79">
                  <w:pPr>
                    <w:rPr>
                      <w:rFonts w:ascii="Calibri" w:hAnsi="Calibri" w:cs="Calibri"/>
                      <w:color w:val="000000"/>
                      <w:sz w:val="20"/>
                      <w:szCs w:val="20"/>
                    </w:rPr>
                  </w:pPr>
                  <w:r w:rsidRPr="0077577C">
                    <w:rPr>
                      <w:rFonts w:ascii="Calibri" w:hAnsi="Calibri" w:cs="Calibri"/>
                      <w:color w:val="000000"/>
                      <w:sz w:val="20"/>
                      <w:szCs w:val="20"/>
                    </w:rPr>
                    <w:t xml:space="preserve">LED OUTDOOR WALL-MOUNTED </w:t>
                  </w:r>
                  <w:r>
                    <w:rPr>
                      <w:rFonts w:ascii="Calibri" w:hAnsi="Calibri" w:cs="Calibri"/>
                      <w:color w:val="000000"/>
                      <w:sz w:val="20"/>
                      <w:szCs w:val="20"/>
                    </w:rPr>
                    <w:t>(</w:t>
                  </w:r>
                  <w:r w:rsidRPr="0077577C">
                    <w:rPr>
                      <w:rFonts w:ascii="Calibri" w:hAnsi="Calibri" w:cs="Calibri"/>
                      <w:color w:val="000000"/>
                      <w:sz w:val="20"/>
                      <w:szCs w:val="20"/>
                    </w:rPr>
                    <w:t>0 - 25 W</w:t>
                  </w:r>
                  <w:r>
                    <w:rPr>
                      <w:rFonts w:ascii="Calibri" w:hAnsi="Calibri" w:cs="Calibri"/>
                      <w:color w:val="000000"/>
                      <w:sz w:val="20"/>
                      <w:szCs w:val="20"/>
                    </w:rPr>
                    <w:t>)</w:t>
                  </w:r>
                  <w:r w:rsidRPr="0077577C">
                    <w:rPr>
                      <w:rFonts w:ascii="Calibri" w:hAnsi="Calibri" w:cs="Calibri"/>
                      <w:color w:val="000000"/>
                      <w:sz w:val="20"/>
                      <w:szCs w:val="20"/>
                    </w:rPr>
                    <w:t xml:space="preserve"> FIXTURE</w:t>
                  </w:r>
                </w:p>
              </w:tc>
            </w:tr>
            <w:tr w:rsidR="00410D79" w:rsidRPr="00036409" w14:paraId="2C1C5AF4" w14:textId="77777777" w:rsidTr="00674048">
              <w:tc>
                <w:tcPr>
                  <w:tcW w:w="1011" w:type="dxa"/>
                  <w:vMerge/>
                </w:tcPr>
                <w:p w14:paraId="6519B174"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25B99293" w14:textId="1ECF1B0A" w:rsidR="00410D79" w:rsidRPr="00410D79" w:rsidRDefault="00410D79" w:rsidP="00410D79">
                  <w:pPr>
                    <w:jc w:val="center"/>
                    <w:rPr>
                      <w:rFonts w:cs="Calibri"/>
                      <w:color w:val="000000"/>
                      <w:sz w:val="20"/>
                      <w:szCs w:val="20"/>
                    </w:rPr>
                  </w:pPr>
                  <w:r w:rsidRPr="00410D79">
                    <w:rPr>
                      <w:color w:val="000000"/>
                      <w:sz w:val="20"/>
                      <w:szCs w:val="20"/>
                    </w:rPr>
                    <w:t xml:space="preserve"> LEDFixt-WM-Ext-1(39w)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15897954" w14:textId="4B542635" w:rsidR="00410D79" w:rsidRPr="00410D79" w:rsidRDefault="00410D79" w:rsidP="00410D79">
                  <w:pPr>
                    <w:jc w:val="center"/>
                    <w:rPr>
                      <w:rFonts w:cs="Calibri"/>
                      <w:color w:val="000000"/>
                      <w:sz w:val="20"/>
                      <w:szCs w:val="20"/>
                    </w:rPr>
                  </w:pPr>
                  <w:r w:rsidRPr="00410D79">
                    <w:rPr>
                      <w:color w:val="000000"/>
                      <w:sz w:val="20"/>
                      <w:szCs w:val="20"/>
                    </w:rPr>
                    <w:t xml:space="preserve">33.00 </w:t>
                  </w:r>
                </w:p>
              </w:tc>
              <w:tc>
                <w:tcPr>
                  <w:tcW w:w="1260" w:type="dxa"/>
                  <w:tcBorders>
                    <w:top w:val="single" w:sz="4" w:space="0" w:color="auto"/>
                    <w:left w:val="single" w:sz="4" w:space="0" w:color="auto"/>
                    <w:bottom w:val="single" w:sz="4" w:space="0" w:color="auto"/>
                    <w:right w:val="single" w:sz="4" w:space="0" w:color="auto"/>
                  </w:tcBorders>
                  <w:vAlign w:val="bottom"/>
                </w:tcPr>
                <w:p w14:paraId="3B621A5B" w14:textId="1DEFD9F6" w:rsidR="00410D79" w:rsidRPr="0077577C" w:rsidRDefault="00410D79" w:rsidP="00410D79">
                  <w:pPr>
                    <w:jc w:val="center"/>
                    <w:rPr>
                      <w:rFonts w:ascii="Calibri" w:hAnsi="Calibri" w:cs="Calibri"/>
                      <w:color w:val="000000"/>
                      <w:sz w:val="20"/>
                      <w:szCs w:val="20"/>
                    </w:rPr>
                  </w:pPr>
                  <w:r w:rsidRPr="0077577C">
                    <w:rPr>
                      <w:rFonts w:ascii="Calibri" w:hAnsi="Calibri" w:cs="Calibri"/>
                      <w:color w:val="000000"/>
                      <w:sz w:val="20"/>
                      <w:szCs w:val="20"/>
                    </w:rPr>
                    <w:t>LT310</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5B38C64D" w14:textId="6B7EF8D3" w:rsidR="00410D79" w:rsidRPr="00036409" w:rsidRDefault="00410D79" w:rsidP="00410D79">
                  <w:pPr>
                    <w:rPr>
                      <w:rFonts w:cstheme="minorHAnsi"/>
                      <w:sz w:val="20"/>
                      <w:szCs w:val="20"/>
                    </w:rPr>
                  </w:pPr>
                  <w:r w:rsidRPr="0077577C">
                    <w:rPr>
                      <w:rFonts w:ascii="Calibri" w:hAnsi="Calibri" w:cs="Calibri"/>
                      <w:color w:val="000000"/>
                      <w:sz w:val="20"/>
                      <w:szCs w:val="20"/>
                    </w:rPr>
                    <w:t xml:space="preserve">LED OUTDOOR WALL-MOUNTED </w:t>
                  </w:r>
                  <w:r>
                    <w:rPr>
                      <w:rFonts w:ascii="Calibri" w:hAnsi="Calibri" w:cs="Calibri"/>
                      <w:color w:val="000000"/>
                      <w:sz w:val="20"/>
                      <w:szCs w:val="20"/>
                    </w:rPr>
                    <w:t>(</w:t>
                  </w:r>
                  <w:r w:rsidRPr="0077577C">
                    <w:rPr>
                      <w:rFonts w:ascii="Calibri" w:hAnsi="Calibri" w:cs="Calibri"/>
                      <w:color w:val="000000"/>
                      <w:sz w:val="20"/>
                      <w:szCs w:val="20"/>
                    </w:rPr>
                    <w:t>26 - 39 W</w:t>
                  </w:r>
                  <w:r>
                    <w:rPr>
                      <w:rFonts w:ascii="Calibri" w:hAnsi="Calibri" w:cs="Calibri"/>
                      <w:color w:val="000000"/>
                      <w:sz w:val="20"/>
                      <w:szCs w:val="20"/>
                    </w:rPr>
                    <w:t>)</w:t>
                  </w:r>
                  <w:r w:rsidRPr="0077577C">
                    <w:rPr>
                      <w:rFonts w:ascii="Calibri" w:hAnsi="Calibri" w:cs="Calibri"/>
                      <w:color w:val="000000"/>
                      <w:sz w:val="20"/>
                      <w:szCs w:val="20"/>
                    </w:rPr>
                    <w:t xml:space="preserve"> FIXTURE</w:t>
                  </w:r>
                </w:p>
              </w:tc>
            </w:tr>
            <w:tr w:rsidR="00410D79" w:rsidRPr="00036409" w14:paraId="53046C87" w14:textId="77777777" w:rsidTr="00674048">
              <w:tc>
                <w:tcPr>
                  <w:tcW w:w="1011" w:type="dxa"/>
                  <w:vMerge/>
                </w:tcPr>
                <w:p w14:paraId="56DA1A75"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0835CFDA" w14:textId="0A4D008A" w:rsidR="00410D79" w:rsidRPr="00410D79" w:rsidRDefault="00410D79" w:rsidP="00410D79">
                  <w:pPr>
                    <w:jc w:val="center"/>
                    <w:rPr>
                      <w:rFonts w:cs="Calibri"/>
                      <w:color w:val="000000"/>
                      <w:sz w:val="20"/>
                      <w:szCs w:val="20"/>
                    </w:rPr>
                  </w:pPr>
                  <w:r w:rsidRPr="00410D79">
                    <w:rPr>
                      <w:color w:val="000000"/>
                      <w:sz w:val="20"/>
                      <w:szCs w:val="20"/>
                    </w:rPr>
                    <w:t xml:space="preserve"> LEDFixt-WM-Ext(58w)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1FD517FC" w14:textId="764AA2C1" w:rsidR="00410D79" w:rsidRPr="00410D79" w:rsidRDefault="00410D79" w:rsidP="00410D79">
                  <w:pPr>
                    <w:jc w:val="center"/>
                    <w:rPr>
                      <w:rFonts w:cs="Calibri"/>
                      <w:color w:val="000000"/>
                      <w:sz w:val="20"/>
                      <w:szCs w:val="20"/>
                    </w:rPr>
                  </w:pPr>
                  <w:r w:rsidRPr="00410D79">
                    <w:rPr>
                      <w:color w:val="000000"/>
                      <w:sz w:val="20"/>
                      <w:szCs w:val="20"/>
                    </w:rPr>
                    <w:t xml:space="preserve">38.50 </w:t>
                  </w:r>
                </w:p>
              </w:tc>
              <w:tc>
                <w:tcPr>
                  <w:tcW w:w="1260" w:type="dxa"/>
                  <w:tcBorders>
                    <w:top w:val="single" w:sz="4" w:space="0" w:color="auto"/>
                    <w:left w:val="single" w:sz="4" w:space="0" w:color="auto"/>
                    <w:bottom w:val="single" w:sz="4" w:space="0" w:color="auto"/>
                    <w:right w:val="single" w:sz="4" w:space="0" w:color="auto"/>
                  </w:tcBorders>
                  <w:vAlign w:val="bottom"/>
                </w:tcPr>
                <w:p w14:paraId="5691122A" w14:textId="03F66D8B" w:rsidR="00410D79" w:rsidRPr="0077577C" w:rsidRDefault="00410D79" w:rsidP="00410D79">
                  <w:pPr>
                    <w:jc w:val="center"/>
                    <w:rPr>
                      <w:rFonts w:ascii="Calibri" w:hAnsi="Calibri" w:cs="Calibri"/>
                      <w:color w:val="000000"/>
                      <w:sz w:val="20"/>
                      <w:szCs w:val="20"/>
                    </w:rPr>
                  </w:pPr>
                  <w:r w:rsidRPr="0077577C">
                    <w:rPr>
                      <w:rFonts w:ascii="Calibri" w:hAnsi="Calibri" w:cs="Calibri"/>
                      <w:color w:val="000000"/>
                      <w:sz w:val="20"/>
                      <w:szCs w:val="20"/>
                    </w:rPr>
                    <w:t>LT311</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13738D67" w14:textId="4427322C" w:rsidR="00410D79" w:rsidRPr="00036409" w:rsidRDefault="00410D79" w:rsidP="00410D79">
                  <w:pPr>
                    <w:rPr>
                      <w:rFonts w:cstheme="minorHAnsi"/>
                      <w:sz w:val="20"/>
                      <w:szCs w:val="20"/>
                    </w:rPr>
                  </w:pPr>
                  <w:r w:rsidRPr="0077577C">
                    <w:rPr>
                      <w:rFonts w:ascii="Calibri" w:hAnsi="Calibri" w:cs="Calibri"/>
                      <w:color w:val="000000"/>
                      <w:sz w:val="20"/>
                      <w:szCs w:val="20"/>
                    </w:rPr>
                    <w:t xml:space="preserve">LED OUTDOOR WALL-MOUNTED </w:t>
                  </w:r>
                  <w:r>
                    <w:rPr>
                      <w:rFonts w:ascii="Calibri" w:hAnsi="Calibri" w:cs="Calibri"/>
                      <w:color w:val="000000"/>
                      <w:sz w:val="20"/>
                      <w:szCs w:val="20"/>
                    </w:rPr>
                    <w:t>(</w:t>
                  </w:r>
                  <w:r w:rsidRPr="0077577C">
                    <w:rPr>
                      <w:rFonts w:ascii="Calibri" w:hAnsi="Calibri" w:cs="Calibri"/>
                      <w:color w:val="000000"/>
                      <w:sz w:val="20"/>
                      <w:szCs w:val="20"/>
                    </w:rPr>
                    <w:t>40 - 58 W</w:t>
                  </w:r>
                  <w:r>
                    <w:rPr>
                      <w:rFonts w:ascii="Calibri" w:hAnsi="Calibri" w:cs="Calibri"/>
                      <w:color w:val="000000"/>
                      <w:sz w:val="20"/>
                      <w:szCs w:val="20"/>
                    </w:rPr>
                    <w:t>)</w:t>
                  </w:r>
                  <w:r w:rsidRPr="0077577C">
                    <w:rPr>
                      <w:rFonts w:ascii="Calibri" w:hAnsi="Calibri" w:cs="Calibri"/>
                      <w:color w:val="000000"/>
                      <w:sz w:val="20"/>
                      <w:szCs w:val="20"/>
                    </w:rPr>
                    <w:t xml:space="preserve"> FIXTURE</w:t>
                  </w:r>
                </w:p>
              </w:tc>
            </w:tr>
            <w:tr w:rsidR="00410D79" w:rsidRPr="00036409" w14:paraId="4E7A1B71" w14:textId="77777777" w:rsidTr="00674048">
              <w:tc>
                <w:tcPr>
                  <w:tcW w:w="1011" w:type="dxa"/>
                  <w:vMerge/>
                </w:tcPr>
                <w:p w14:paraId="6BC45527"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66039866" w14:textId="471A608F" w:rsidR="00410D79" w:rsidRPr="00410D79" w:rsidRDefault="00410D79" w:rsidP="00410D79">
                  <w:pPr>
                    <w:jc w:val="center"/>
                    <w:rPr>
                      <w:rFonts w:cs="Calibri"/>
                      <w:color w:val="000000"/>
                      <w:sz w:val="20"/>
                      <w:szCs w:val="20"/>
                    </w:rPr>
                  </w:pPr>
                  <w:r w:rsidRPr="00410D79">
                    <w:rPr>
                      <w:color w:val="000000"/>
                      <w:sz w:val="20"/>
                      <w:szCs w:val="20"/>
                    </w:rPr>
                    <w:t xml:space="preserve"> LEDFixt-WM-Ext(78w)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35D374B4" w14:textId="2852CEB6" w:rsidR="00410D79" w:rsidRPr="00410D79" w:rsidRDefault="00410D79" w:rsidP="00410D79">
                  <w:pPr>
                    <w:jc w:val="center"/>
                    <w:rPr>
                      <w:rFonts w:cs="Calibri"/>
                      <w:color w:val="000000"/>
                      <w:sz w:val="20"/>
                      <w:szCs w:val="20"/>
                    </w:rPr>
                  </w:pPr>
                  <w:r w:rsidRPr="00410D79">
                    <w:rPr>
                      <w:color w:val="000000"/>
                      <w:sz w:val="20"/>
                      <w:szCs w:val="20"/>
                    </w:rPr>
                    <w:t xml:space="preserve">44.00 </w:t>
                  </w:r>
                </w:p>
              </w:tc>
              <w:tc>
                <w:tcPr>
                  <w:tcW w:w="1260" w:type="dxa"/>
                  <w:tcBorders>
                    <w:top w:val="single" w:sz="4" w:space="0" w:color="auto"/>
                    <w:left w:val="single" w:sz="4" w:space="0" w:color="auto"/>
                    <w:bottom w:val="single" w:sz="4" w:space="0" w:color="auto"/>
                    <w:right w:val="single" w:sz="4" w:space="0" w:color="auto"/>
                  </w:tcBorders>
                  <w:vAlign w:val="bottom"/>
                </w:tcPr>
                <w:p w14:paraId="49803A92" w14:textId="448ED022" w:rsidR="00410D79" w:rsidRPr="0077577C" w:rsidRDefault="00410D79" w:rsidP="00410D79">
                  <w:pPr>
                    <w:jc w:val="center"/>
                    <w:rPr>
                      <w:rFonts w:ascii="Calibri" w:hAnsi="Calibri" w:cs="Calibri"/>
                      <w:color w:val="000000"/>
                      <w:sz w:val="20"/>
                      <w:szCs w:val="20"/>
                    </w:rPr>
                  </w:pPr>
                  <w:r w:rsidRPr="0077577C">
                    <w:rPr>
                      <w:rFonts w:ascii="Calibri" w:hAnsi="Calibri" w:cs="Calibri"/>
                      <w:color w:val="000000"/>
                      <w:sz w:val="20"/>
                      <w:szCs w:val="20"/>
                    </w:rPr>
                    <w:t>LT312</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32FA7C2A" w14:textId="150BE6C8" w:rsidR="00410D79" w:rsidRPr="00036409" w:rsidRDefault="00410D79" w:rsidP="00410D79">
                  <w:pPr>
                    <w:rPr>
                      <w:rFonts w:cstheme="minorHAnsi"/>
                      <w:sz w:val="20"/>
                      <w:szCs w:val="20"/>
                    </w:rPr>
                  </w:pPr>
                  <w:r w:rsidRPr="0077577C">
                    <w:rPr>
                      <w:rFonts w:ascii="Calibri" w:hAnsi="Calibri" w:cs="Calibri"/>
                      <w:color w:val="000000"/>
                      <w:sz w:val="20"/>
                      <w:szCs w:val="20"/>
                    </w:rPr>
                    <w:t xml:space="preserve">LED OUTDOOR WALL-MOUNTED </w:t>
                  </w:r>
                  <w:r>
                    <w:rPr>
                      <w:rFonts w:ascii="Calibri" w:hAnsi="Calibri" w:cs="Calibri"/>
                      <w:color w:val="000000"/>
                      <w:sz w:val="20"/>
                      <w:szCs w:val="20"/>
                    </w:rPr>
                    <w:t>(</w:t>
                  </w:r>
                  <w:r w:rsidRPr="0077577C">
                    <w:rPr>
                      <w:rFonts w:ascii="Calibri" w:hAnsi="Calibri" w:cs="Calibri"/>
                      <w:color w:val="000000"/>
                      <w:sz w:val="20"/>
                      <w:szCs w:val="20"/>
                    </w:rPr>
                    <w:t>59 - 78 W</w:t>
                  </w:r>
                  <w:r>
                    <w:rPr>
                      <w:rFonts w:ascii="Calibri" w:hAnsi="Calibri" w:cs="Calibri"/>
                      <w:color w:val="000000"/>
                      <w:sz w:val="20"/>
                      <w:szCs w:val="20"/>
                    </w:rPr>
                    <w:t xml:space="preserve">) </w:t>
                  </w:r>
                  <w:r w:rsidRPr="0077577C">
                    <w:rPr>
                      <w:rFonts w:ascii="Calibri" w:hAnsi="Calibri" w:cs="Calibri"/>
                      <w:color w:val="000000"/>
                      <w:sz w:val="20"/>
                      <w:szCs w:val="20"/>
                    </w:rPr>
                    <w:t>FIXTURE</w:t>
                  </w:r>
                </w:p>
              </w:tc>
            </w:tr>
            <w:tr w:rsidR="00410D79" w:rsidRPr="00C3018E" w14:paraId="67E45177" w14:textId="77777777" w:rsidTr="00674048">
              <w:tc>
                <w:tcPr>
                  <w:tcW w:w="1011" w:type="dxa"/>
                  <w:vMerge/>
                </w:tcPr>
                <w:p w14:paraId="3D7BA321"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4B2E041A" w14:textId="59F73127" w:rsidR="00410D79" w:rsidRPr="00410D79" w:rsidRDefault="00410D79" w:rsidP="00410D79">
                  <w:pPr>
                    <w:jc w:val="center"/>
                    <w:rPr>
                      <w:rFonts w:cs="Calibri"/>
                      <w:color w:val="000000"/>
                      <w:sz w:val="20"/>
                      <w:szCs w:val="20"/>
                    </w:rPr>
                  </w:pPr>
                  <w:r w:rsidRPr="00410D79">
                    <w:rPr>
                      <w:color w:val="000000"/>
                      <w:sz w:val="20"/>
                      <w:szCs w:val="20"/>
                    </w:rPr>
                    <w:t xml:space="preserve"> LEDFixt-WM-Ext(97w)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78EBE148" w14:textId="0BD0D4B1" w:rsidR="00410D79" w:rsidRPr="00410D79" w:rsidRDefault="00410D79" w:rsidP="00410D79">
                  <w:pPr>
                    <w:jc w:val="center"/>
                    <w:rPr>
                      <w:rFonts w:cs="Calibri"/>
                      <w:color w:val="000000"/>
                      <w:sz w:val="20"/>
                      <w:szCs w:val="20"/>
                    </w:rPr>
                  </w:pPr>
                  <w:r w:rsidRPr="00410D79">
                    <w:rPr>
                      <w:color w:val="000000"/>
                      <w:sz w:val="20"/>
                      <w:szCs w:val="20"/>
                    </w:rPr>
                    <w:t xml:space="preserve">49.50 </w:t>
                  </w:r>
                </w:p>
              </w:tc>
              <w:tc>
                <w:tcPr>
                  <w:tcW w:w="1260" w:type="dxa"/>
                  <w:tcBorders>
                    <w:top w:val="single" w:sz="4" w:space="0" w:color="auto"/>
                    <w:left w:val="single" w:sz="4" w:space="0" w:color="auto"/>
                    <w:bottom w:val="single" w:sz="4" w:space="0" w:color="auto"/>
                    <w:right w:val="single" w:sz="4" w:space="0" w:color="auto"/>
                  </w:tcBorders>
                  <w:vAlign w:val="bottom"/>
                </w:tcPr>
                <w:p w14:paraId="46FB6D7C" w14:textId="69BFAA0F"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LT313</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3F602E7D" w14:textId="3AD51E47" w:rsidR="00410D79" w:rsidRPr="00C3018E" w:rsidRDefault="00410D79" w:rsidP="00410D79">
                  <w:pPr>
                    <w:rPr>
                      <w:rFonts w:cstheme="minorHAnsi"/>
                      <w:sz w:val="20"/>
                      <w:szCs w:val="20"/>
                    </w:rPr>
                  </w:pPr>
                  <w:r w:rsidRPr="00C3018E">
                    <w:rPr>
                      <w:rFonts w:ascii="Calibri" w:hAnsi="Calibri" w:cs="Calibri"/>
                      <w:color w:val="000000"/>
                      <w:sz w:val="20"/>
                      <w:szCs w:val="20"/>
                    </w:rPr>
                    <w:t>LED O</w:t>
                  </w:r>
                  <w:bookmarkStart w:id="9" w:name="_GoBack"/>
                  <w:bookmarkEnd w:id="9"/>
                  <w:r w:rsidRPr="00C3018E">
                    <w:rPr>
                      <w:rFonts w:ascii="Calibri" w:hAnsi="Calibri" w:cs="Calibri"/>
                      <w:color w:val="000000"/>
                      <w:sz w:val="20"/>
                      <w:szCs w:val="20"/>
                    </w:rPr>
                    <w:t xml:space="preserve">UTDOOR WALL-MOUNTED </w:t>
                  </w:r>
                  <w:r>
                    <w:rPr>
                      <w:rFonts w:ascii="Calibri" w:hAnsi="Calibri" w:cs="Calibri"/>
                      <w:color w:val="000000"/>
                      <w:sz w:val="20"/>
                      <w:szCs w:val="20"/>
                    </w:rPr>
                    <w:t>(</w:t>
                  </w:r>
                  <w:r w:rsidRPr="00C3018E">
                    <w:rPr>
                      <w:rFonts w:ascii="Calibri" w:hAnsi="Calibri" w:cs="Calibri"/>
                      <w:color w:val="000000"/>
                      <w:sz w:val="20"/>
                      <w:szCs w:val="20"/>
                    </w:rPr>
                    <w:t>79 - 97 W</w:t>
                  </w:r>
                  <w:r>
                    <w:rPr>
                      <w:rFonts w:ascii="Calibri" w:hAnsi="Calibri" w:cs="Calibri"/>
                      <w:color w:val="000000"/>
                      <w:sz w:val="20"/>
                      <w:szCs w:val="20"/>
                    </w:rPr>
                    <w:t xml:space="preserve">) </w:t>
                  </w:r>
                  <w:r w:rsidRPr="00C3018E">
                    <w:rPr>
                      <w:rFonts w:ascii="Calibri" w:hAnsi="Calibri" w:cs="Calibri"/>
                      <w:color w:val="000000"/>
                      <w:sz w:val="20"/>
                      <w:szCs w:val="20"/>
                    </w:rPr>
                    <w:t>FIXTURE</w:t>
                  </w:r>
                </w:p>
              </w:tc>
            </w:tr>
            <w:tr w:rsidR="00410D79" w:rsidRPr="00C3018E" w14:paraId="7A225192" w14:textId="77777777" w:rsidTr="00674048">
              <w:tc>
                <w:tcPr>
                  <w:tcW w:w="1011" w:type="dxa"/>
                  <w:vMerge/>
                </w:tcPr>
                <w:p w14:paraId="3D163D30"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1936370D" w14:textId="7B2591E3" w:rsidR="00410D79" w:rsidRPr="00410D79" w:rsidRDefault="00410D79" w:rsidP="00410D79">
                  <w:pPr>
                    <w:jc w:val="center"/>
                    <w:rPr>
                      <w:rFonts w:cstheme="minorHAnsi"/>
                      <w:sz w:val="20"/>
                      <w:szCs w:val="20"/>
                    </w:rPr>
                  </w:pPr>
                  <w:r w:rsidRPr="00410D79">
                    <w:rPr>
                      <w:color w:val="000000"/>
                      <w:sz w:val="20"/>
                      <w:szCs w:val="20"/>
                    </w:rPr>
                    <w:t xml:space="preserve"> LEDFixt-WM-Ext(126w)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2B2D3D90" w14:textId="657C4318" w:rsidR="00410D79" w:rsidRPr="00410D79" w:rsidRDefault="00410D79" w:rsidP="00410D79">
                  <w:pPr>
                    <w:jc w:val="center"/>
                    <w:rPr>
                      <w:rFonts w:cs="Calibri"/>
                      <w:color w:val="000000"/>
                      <w:sz w:val="20"/>
                      <w:szCs w:val="20"/>
                    </w:rPr>
                  </w:pPr>
                  <w:r w:rsidRPr="00410D79">
                    <w:rPr>
                      <w:color w:val="000000"/>
                      <w:sz w:val="20"/>
                      <w:szCs w:val="20"/>
                    </w:rPr>
                    <w:t xml:space="preserve">66.00 </w:t>
                  </w:r>
                </w:p>
              </w:tc>
              <w:tc>
                <w:tcPr>
                  <w:tcW w:w="1260" w:type="dxa"/>
                  <w:tcBorders>
                    <w:top w:val="single" w:sz="4" w:space="0" w:color="auto"/>
                    <w:left w:val="single" w:sz="4" w:space="0" w:color="auto"/>
                    <w:bottom w:val="single" w:sz="4" w:space="0" w:color="auto"/>
                    <w:right w:val="single" w:sz="4" w:space="0" w:color="auto"/>
                  </w:tcBorders>
                  <w:vAlign w:val="bottom"/>
                </w:tcPr>
                <w:p w14:paraId="4E78F982" w14:textId="33F72402"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LT314</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4FEAB4AE" w14:textId="5B53FCE6" w:rsidR="00410D79" w:rsidRPr="00C3018E" w:rsidRDefault="00410D79" w:rsidP="00410D79">
                  <w:pPr>
                    <w:rPr>
                      <w:rFonts w:cstheme="minorHAnsi"/>
                      <w:sz w:val="20"/>
                      <w:szCs w:val="20"/>
                    </w:rPr>
                  </w:pPr>
                  <w:r w:rsidRPr="00C3018E">
                    <w:rPr>
                      <w:rFonts w:ascii="Calibri" w:hAnsi="Calibri" w:cs="Calibri"/>
                      <w:color w:val="000000"/>
                      <w:sz w:val="20"/>
                      <w:szCs w:val="20"/>
                    </w:rPr>
                    <w:t xml:space="preserve">LED OUTDOOR WALL-MOUNTED </w:t>
                  </w:r>
                  <w:r>
                    <w:rPr>
                      <w:rFonts w:ascii="Calibri" w:hAnsi="Calibri" w:cs="Calibri"/>
                      <w:color w:val="000000"/>
                      <w:sz w:val="20"/>
                      <w:szCs w:val="20"/>
                    </w:rPr>
                    <w:t>(</w:t>
                  </w:r>
                  <w:r w:rsidRPr="00C3018E">
                    <w:rPr>
                      <w:rFonts w:ascii="Calibri" w:hAnsi="Calibri" w:cs="Calibri"/>
                      <w:color w:val="000000"/>
                      <w:sz w:val="20"/>
                      <w:szCs w:val="20"/>
                    </w:rPr>
                    <w:t>98 - 126 W</w:t>
                  </w:r>
                  <w:r>
                    <w:rPr>
                      <w:rFonts w:ascii="Calibri" w:hAnsi="Calibri" w:cs="Calibri"/>
                      <w:color w:val="000000"/>
                      <w:sz w:val="20"/>
                      <w:szCs w:val="20"/>
                    </w:rPr>
                    <w:t>)</w:t>
                  </w:r>
                  <w:r w:rsidRPr="00C3018E">
                    <w:rPr>
                      <w:rFonts w:ascii="Calibri" w:hAnsi="Calibri" w:cs="Calibri"/>
                      <w:color w:val="000000"/>
                      <w:sz w:val="20"/>
                      <w:szCs w:val="20"/>
                    </w:rPr>
                    <w:t xml:space="preserve"> FIXTURE</w:t>
                  </w:r>
                </w:p>
              </w:tc>
            </w:tr>
            <w:tr w:rsidR="00410D79" w:rsidRPr="00C3018E" w14:paraId="21C102C9" w14:textId="77777777" w:rsidTr="00674048">
              <w:tc>
                <w:tcPr>
                  <w:tcW w:w="1011" w:type="dxa"/>
                  <w:vMerge/>
                </w:tcPr>
                <w:p w14:paraId="11A0507E"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4E3CAE64" w14:textId="6B5AA0CE" w:rsidR="00410D79" w:rsidRPr="00410D79" w:rsidRDefault="00410D79" w:rsidP="00410D79">
                  <w:pPr>
                    <w:jc w:val="center"/>
                    <w:rPr>
                      <w:rFonts w:cstheme="minorHAnsi"/>
                      <w:sz w:val="20"/>
                      <w:szCs w:val="20"/>
                    </w:rPr>
                  </w:pPr>
                  <w:r w:rsidRPr="00410D79">
                    <w:rPr>
                      <w:color w:val="000000"/>
                      <w:sz w:val="20"/>
                      <w:szCs w:val="20"/>
                    </w:rPr>
                    <w:t xml:space="preserve"> LEDFixt-WM-Ext(203w)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4E93284D" w14:textId="6B26E3C8" w:rsidR="00410D79" w:rsidRPr="00410D79" w:rsidRDefault="00410D79" w:rsidP="00410D79">
                  <w:pPr>
                    <w:jc w:val="center"/>
                    <w:rPr>
                      <w:rFonts w:cs="Calibri"/>
                      <w:color w:val="000000"/>
                      <w:sz w:val="20"/>
                      <w:szCs w:val="20"/>
                    </w:rPr>
                  </w:pPr>
                  <w:r w:rsidRPr="00410D79">
                    <w:rPr>
                      <w:color w:val="000000"/>
                      <w:sz w:val="20"/>
                      <w:szCs w:val="20"/>
                    </w:rPr>
                    <w:t xml:space="preserve">77.00 </w:t>
                  </w:r>
                </w:p>
              </w:tc>
              <w:tc>
                <w:tcPr>
                  <w:tcW w:w="1260" w:type="dxa"/>
                  <w:tcBorders>
                    <w:top w:val="single" w:sz="4" w:space="0" w:color="auto"/>
                    <w:left w:val="single" w:sz="4" w:space="0" w:color="auto"/>
                    <w:bottom w:val="single" w:sz="4" w:space="0" w:color="auto"/>
                    <w:right w:val="single" w:sz="4" w:space="0" w:color="auto"/>
                  </w:tcBorders>
                  <w:vAlign w:val="bottom"/>
                </w:tcPr>
                <w:p w14:paraId="743A36FE" w14:textId="1940308C"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LT315</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08FB0A26" w14:textId="3E4BDAF7" w:rsidR="00410D79" w:rsidRPr="00C3018E" w:rsidRDefault="00410D79" w:rsidP="00410D79">
                  <w:pPr>
                    <w:rPr>
                      <w:rFonts w:cstheme="minorHAnsi"/>
                      <w:sz w:val="20"/>
                      <w:szCs w:val="20"/>
                    </w:rPr>
                  </w:pPr>
                  <w:r w:rsidRPr="00C3018E">
                    <w:rPr>
                      <w:rFonts w:ascii="Calibri" w:hAnsi="Calibri" w:cs="Calibri"/>
                      <w:color w:val="000000"/>
                      <w:sz w:val="20"/>
                      <w:szCs w:val="20"/>
                    </w:rPr>
                    <w:t xml:space="preserve">LED OUTDOOR WALL-MOUNTED </w:t>
                  </w:r>
                  <w:r>
                    <w:rPr>
                      <w:rFonts w:ascii="Calibri" w:hAnsi="Calibri" w:cs="Calibri"/>
                      <w:color w:val="000000"/>
                      <w:sz w:val="20"/>
                      <w:szCs w:val="20"/>
                    </w:rPr>
                    <w:t>(</w:t>
                  </w:r>
                  <w:r w:rsidRPr="00C3018E">
                    <w:rPr>
                      <w:rFonts w:ascii="Calibri" w:hAnsi="Calibri" w:cs="Calibri"/>
                      <w:color w:val="000000"/>
                      <w:sz w:val="20"/>
                      <w:szCs w:val="20"/>
                    </w:rPr>
                    <w:t>127 - 203 W</w:t>
                  </w:r>
                  <w:r>
                    <w:rPr>
                      <w:rFonts w:ascii="Calibri" w:hAnsi="Calibri" w:cs="Calibri"/>
                      <w:color w:val="000000"/>
                      <w:sz w:val="20"/>
                      <w:szCs w:val="20"/>
                    </w:rPr>
                    <w:t>)</w:t>
                  </w:r>
                  <w:r w:rsidRPr="00C3018E">
                    <w:rPr>
                      <w:rFonts w:ascii="Calibri" w:hAnsi="Calibri" w:cs="Calibri"/>
                      <w:color w:val="000000"/>
                      <w:sz w:val="20"/>
                      <w:szCs w:val="20"/>
                    </w:rPr>
                    <w:t xml:space="preserve"> FIXTURE</w:t>
                  </w:r>
                </w:p>
              </w:tc>
            </w:tr>
            <w:tr w:rsidR="00410D79" w:rsidRPr="00C3018E" w14:paraId="1826BE58" w14:textId="77777777" w:rsidTr="00674048">
              <w:tc>
                <w:tcPr>
                  <w:tcW w:w="1011" w:type="dxa"/>
                  <w:vMerge/>
                </w:tcPr>
                <w:p w14:paraId="0494AE97"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56FA9AF7" w14:textId="0ED7FC0B" w:rsidR="00410D79" w:rsidRPr="00410D79" w:rsidRDefault="00410D79" w:rsidP="00410D79">
                  <w:pPr>
                    <w:jc w:val="center"/>
                    <w:rPr>
                      <w:rFonts w:cstheme="minorHAnsi"/>
                      <w:sz w:val="20"/>
                      <w:szCs w:val="20"/>
                    </w:rPr>
                  </w:pPr>
                  <w:r w:rsidRPr="00410D79">
                    <w:rPr>
                      <w:color w:val="000000"/>
                      <w:sz w:val="20"/>
                      <w:szCs w:val="20"/>
                    </w:rPr>
                    <w:t xml:space="preserve"> LEDFixt-WM-Ext(337w)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6EFA50B9" w14:textId="4DFD575B" w:rsidR="00410D79" w:rsidRPr="00410D79" w:rsidRDefault="00410D79" w:rsidP="00410D79">
                  <w:pPr>
                    <w:jc w:val="center"/>
                    <w:rPr>
                      <w:rFonts w:cs="Calibri"/>
                      <w:color w:val="000000"/>
                      <w:sz w:val="20"/>
                      <w:szCs w:val="20"/>
                    </w:rPr>
                  </w:pPr>
                  <w:r w:rsidRPr="00410D79">
                    <w:rPr>
                      <w:color w:val="000000"/>
                      <w:sz w:val="20"/>
                      <w:szCs w:val="20"/>
                    </w:rPr>
                    <w:t xml:space="preserve">99.00 </w:t>
                  </w:r>
                </w:p>
              </w:tc>
              <w:tc>
                <w:tcPr>
                  <w:tcW w:w="1260" w:type="dxa"/>
                  <w:tcBorders>
                    <w:top w:val="single" w:sz="4" w:space="0" w:color="auto"/>
                    <w:left w:val="single" w:sz="4" w:space="0" w:color="auto"/>
                    <w:bottom w:val="single" w:sz="4" w:space="0" w:color="auto"/>
                    <w:right w:val="single" w:sz="4" w:space="0" w:color="auto"/>
                  </w:tcBorders>
                  <w:vAlign w:val="bottom"/>
                </w:tcPr>
                <w:p w14:paraId="17DD61CA" w14:textId="0E47AE67"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LT316</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6717D3D7" w14:textId="6F2FCC82" w:rsidR="00410D79" w:rsidRPr="00C3018E" w:rsidRDefault="00410D79" w:rsidP="00410D79">
                  <w:pPr>
                    <w:rPr>
                      <w:rFonts w:cstheme="minorHAnsi"/>
                      <w:sz w:val="20"/>
                      <w:szCs w:val="20"/>
                    </w:rPr>
                  </w:pPr>
                  <w:r w:rsidRPr="00C3018E">
                    <w:rPr>
                      <w:rFonts w:ascii="Calibri" w:hAnsi="Calibri" w:cs="Calibri"/>
                      <w:color w:val="000000"/>
                      <w:sz w:val="20"/>
                      <w:szCs w:val="20"/>
                    </w:rPr>
                    <w:t xml:space="preserve">LED OUTDOOR WALL-MOUNTED </w:t>
                  </w:r>
                  <w:r>
                    <w:rPr>
                      <w:rFonts w:ascii="Calibri" w:hAnsi="Calibri" w:cs="Calibri"/>
                      <w:color w:val="000000"/>
                      <w:sz w:val="20"/>
                      <w:szCs w:val="20"/>
                    </w:rPr>
                    <w:t>(</w:t>
                  </w:r>
                  <w:r w:rsidRPr="00C3018E">
                    <w:rPr>
                      <w:rFonts w:ascii="Calibri" w:hAnsi="Calibri" w:cs="Calibri"/>
                      <w:color w:val="000000"/>
                      <w:sz w:val="20"/>
                      <w:szCs w:val="20"/>
                    </w:rPr>
                    <w:t>204 - 337 W</w:t>
                  </w:r>
                  <w:r>
                    <w:rPr>
                      <w:rFonts w:ascii="Calibri" w:hAnsi="Calibri" w:cs="Calibri"/>
                      <w:color w:val="000000"/>
                      <w:sz w:val="20"/>
                      <w:szCs w:val="20"/>
                    </w:rPr>
                    <w:t xml:space="preserve">) </w:t>
                  </w:r>
                  <w:r w:rsidRPr="00C3018E">
                    <w:rPr>
                      <w:rFonts w:ascii="Calibri" w:hAnsi="Calibri" w:cs="Calibri"/>
                      <w:color w:val="000000"/>
                      <w:sz w:val="20"/>
                      <w:szCs w:val="20"/>
                    </w:rPr>
                    <w:t>FIXTURE</w:t>
                  </w:r>
                </w:p>
              </w:tc>
            </w:tr>
            <w:tr w:rsidR="00410D79" w:rsidRPr="00C3018E" w14:paraId="10D73CD7" w14:textId="77777777" w:rsidTr="00674048">
              <w:tc>
                <w:tcPr>
                  <w:tcW w:w="1011" w:type="dxa"/>
                  <w:vMerge/>
                </w:tcPr>
                <w:p w14:paraId="2160E447"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1D223503" w14:textId="0EECF98E" w:rsidR="00410D79" w:rsidRPr="00410D79" w:rsidRDefault="00410D79" w:rsidP="00410D79">
                  <w:pPr>
                    <w:jc w:val="center"/>
                    <w:rPr>
                      <w:rFonts w:cstheme="minorHAnsi"/>
                      <w:sz w:val="20"/>
                      <w:szCs w:val="20"/>
                    </w:rPr>
                  </w:pPr>
                  <w:r w:rsidRPr="00410D79">
                    <w:rPr>
                      <w:color w:val="000000"/>
                      <w:sz w:val="20"/>
                      <w:szCs w:val="20"/>
                    </w:rPr>
                    <w:t xml:space="preserve"> LEDFixt-WM-Ext(493w)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1765BB54" w14:textId="0B0D26E3" w:rsidR="00410D79" w:rsidRPr="00410D79" w:rsidRDefault="00410D79" w:rsidP="00410D79">
                  <w:pPr>
                    <w:jc w:val="center"/>
                    <w:rPr>
                      <w:rFonts w:cs="Calibri"/>
                      <w:color w:val="000000"/>
                      <w:sz w:val="20"/>
                      <w:szCs w:val="20"/>
                    </w:rPr>
                  </w:pPr>
                  <w:r w:rsidRPr="00410D79">
                    <w:rPr>
                      <w:color w:val="000000"/>
                      <w:sz w:val="20"/>
                      <w:szCs w:val="20"/>
                    </w:rPr>
                    <w:t xml:space="preserve">115.50 </w:t>
                  </w:r>
                </w:p>
              </w:tc>
              <w:tc>
                <w:tcPr>
                  <w:tcW w:w="1260" w:type="dxa"/>
                  <w:tcBorders>
                    <w:top w:val="single" w:sz="4" w:space="0" w:color="auto"/>
                    <w:left w:val="single" w:sz="4" w:space="0" w:color="auto"/>
                    <w:bottom w:val="single" w:sz="4" w:space="0" w:color="auto"/>
                    <w:right w:val="single" w:sz="4" w:space="0" w:color="auto"/>
                  </w:tcBorders>
                  <w:vAlign w:val="bottom"/>
                </w:tcPr>
                <w:p w14:paraId="69806E24" w14:textId="2FC799D8"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LT317</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445876ED" w14:textId="0DD15C71" w:rsidR="00410D79" w:rsidRPr="00C3018E" w:rsidRDefault="00410D79" w:rsidP="00410D79">
                  <w:pPr>
                    <w:rPr>
                      <w:rFonts w:cstheme="minorHAnsi"/>
                      <w:sz w:val="20"/>
                      <w:szCs w:val="20"/>
                    </w:rPr>
                  </w:pPr>
                  <w:r w:rsidRPr="00C3018E">
                    <w:rPr>
                      <w:rFonts w:ascii="Calibri" w:hAnsi="Calibri" w:cs="Calibri"/>
                      <w:color w:val="000000"/>
                      <w:sz w:val="20"/>
                      <w:szCs w:val="20"/>
                    </w:rPr>
                    <w:t xml:space="preserve">LED OUTDOOR WALL-MOUNTED </w:t>
                  </w:r>
                  <w:r>
                    <w:rPr>
                      <w:rFonts w:ascii="Calibri" w:hAnsi="Calibri" w:cs="Calibri"/>
                      <w:color w:val="000000"/>
                      <w:sz w:val="20"/>
                      <w:szCs w:val="20"/>
                    </w:rPr>
                    <w:t>(</w:t>
                  </w:r>
                  <w:r w:rsidRPr="00C3018E">
                    <w:rPr>
                      <w:rFonts w:ascii="Calibri" w:hAnsi="Calibri" w:cs="Calibri"/>
                      <w:color w:val="000000"/>
                      <w:sz w:val="20"/>
                      <w:szCs w:val="20"/>
                    </w:rPr>
                    <w:t>338 - 493 W</w:t>
                  </w:r>
                  <w:r>
                    <w:rPr>
                      <w:rFonts w:ascii="Calibri" w:hAnsi="Calibri" w:cs="Calibri"/>
                      <w:color w:val="000000"/>
                      <w:sz w:val="20"/>
                      <w:szCs w:val="20"/>
                    </w:rPr>
                    <w:t xml:space="preserve">) </w:t>
                  </w:r>
                  <w:r w:rsidRPr="00C3018E">
                    <w:rPr>
                      <w:rFonts w:ascii="Calibri" w:hAnsi="Calibri" w:cs="Calibri"/>
                      <w:color w:val="000000"/>
                      <w:sz w:val="20"/>
                      <w:szCs w:val="20"/>
                    </w:rPr>
                    <w:t>FIXTURE</w:t>
                  </w:r>
                </w:p>
              </w:tc>
            </w:tr>
            <w:tr w:rsidR="00410D79" w:rsidRPr="00C3018E" w14:paraId="5C0594F0" w14:textId="77777777" w:rsidTr="00674048">
              <w:tc>
                <w:tcPr>
                  <w:tcW w:w="1011" w:type="dxa"/>
                  <w:vMerge w:val="restart"/>
                </w:tcPr>
                <w:p w14:paraId="613E6E79" w14:textId="77777777" w:rsidR="00410D79" w:rsidRPr="00410D79" w:rsidRDefault="00410D79" w:rsidP="00410D79">
                  <w:pPr>
                    <w:jc w:val="center"/>
                    <w:rPr>
                      <w:rFonts w:cstheme="minorHAnsi"/>
                      <w:sz w:val="20"/>
                      <w:szCs w:val="20"/>
                    </w:rPr>
                  </w:pPr>
                  <w:r w:rsidRPr="00410D79">
                    <w:rPr>
                      <w:rFonts w:cstheme="minorHAnsi"/>
                      <w:sz w:val="20"/>
                      <w:szCs w:val="20"/>
                    </w:rPr>
                    <w:t>464128-</w:t>
                  </w:r>
                </w:p>
                <w:p w14:paraId="096FC301" w14:textId="4BD26375" w:rsidR="00410D79" w:rsidRPr="00410D79" w:rsidRDefault="00410D79" w:rsidP="00410D79">
                  <w:pPr>
                    <w:jc w:val="center"/>
                    <w:rPr>
                      <w:rFonts w:cstheme="minorHAnsi"/>
                      <w:sz w:val="20"/>
                      <w:szCs w:val="20"/>
                    </w:rPr>
                  </w:pPr>
                  <w:r w:rsidRPr="00410D79">
                    <w:rPr>
                      <w:rFonts w:cstheme="minorHAnsi"/>
                      <w:sz w:val="20"/>
                      <w:szCs w:val="20"/>
                    </w:rPr>
                    <w:t>464134;</w:t>
                  </w:r>
                </w:p>
                <w:p w14:paraId="3EB3E610" w14:textId="46DE2253" w:rsidR="00410D79" w:rsidRPr="00410D79" w:rsidRDefault="00410D79" w:rsidP="00410D79">
                  <w:pPr>
                    <w:jc w:val="center"/>
                    <w:rPr>
                      <w:rFonts w:cstheme="minorHAnsi"/>
                      <w:sz w:val="20"/>
                      <w:szCs w:val="20"/>
                    </w:rPr>
                  </w:pPr>
                  <w:r w:rsidRPr="00410D79">
                    <w:rPr>
                      <w:rFonts w:cstheme="minorHAnsi"/>
                      <w:sz w:val="20"/>
                      <w:szCs w:val="20"/>
                    </w:rPr>
                    <w:t>464136;</w:t>
                  </w:r>
                </w:p>
                <w:p w14:paraId="313962B6" w14:textId="77777777" w:rsidR="00410D79" w:rsidRPr="00410D79" w:rsidRDefault="00410D79" w:rsidP="00410D79">
                  <w:pPr>
                    <w:jc w:val="center"/>
                    <w:rPr>
                      <w:rFonts w:cstheme="minorHAnsi"/>
                      <w:sz w:val="20"/>
                      <w:szCs w:val="20"/>
                    </w:rPr>
                  </w:pPr>
                  <w:r w:rsidRPr="00410D79">
                    <w:rPr>
                      <w:rFonts w:cstheme="minorHAnsi"/>
                      <w:sz w:val="20"/>
                      <w:szCs w:val="20"/>
                    </w:rPr>
                    <w:t>464207-</w:t>
                  </w:r>
                </w:p>
                <w:p w14:paraId="586AAE91" w14:textId="142381DB" w:rsidR="00410D79" w:rsidRPr="00410D79" w:rsidRDefault="00410D79" w:rsidP="00410D79">
                  <w:pPr>
                    <w:jc w:val="center"/>
                    <w:rPr>
                      <w:rFonts w:cstheme="minorHAnsi"/>
                      <w:sz w:val="20"/>
                      <w:szCs w:val="20"/>
                    </w:rPr>
                  </w:pPr>
                  <w:r w:rsidRPr="00410D79">
                    <w:rPr>
                      <w:rFonts w:cstheme="minorHAnsi"/>
                      <w:sz w:val="20"/>
                      <w:szCs w:val="20"/>
                    </w:rPr>
                    <w:t>464213;</w:t>
                  </w:r>
                </w:p>
                <w:p w14:paraId="0FB7DC5A" w14:textId="77777777" w:rsidR="00410D79" w:rsidRPr="00410D79" w:rsidRDefault="00410D79" w:rsidP="00410D79">
                  <w:pPr>
                    <w:jc w:val="center"/>
                    <w:rPr>
                      <w:rFonts w:cstheme="minorHAnsi"/>
                      <w:sz w:val="20"/>
                      <w:szCs w:val="20"/>
                    </w:rPr>
                  </w:pPr>
                </w:p>
                <w:p w14:paraId="1B8D1CD9" w14:textId="77777777" w:rsidR="00410D79" w:rsidRPr="00410D79" w:rsidRDefault="00410D79" w:rsidP="00410D79">
                  <w:pPr>
                    <w:jc w:val="center"/>
                    <w:rPr>
                      <w:rFonts w:cstheme="minorHAnsi"/>
                      <w:sz w:val="20"/>
                      <w:szCs w:val="20"/>
                    </w:rPr>
                  </w:pPr>
                </w:p>
                <w:p w14:paraId="0F98747F"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66B9E06F" w14:textId="342E81F8" w:rsidR="00410D79" w:rsidRPr="00410D79" w:rsidRDefault="00410D79" w:rsidP="00410D79">
                  <w:pPr>
                    <w:jc w:val="center"/>
                    <w:rPr>
                      <w:rFonts w:cstheme="minorHAnsi"/>
                      <w:sz w:val="20"/>
                      <w:szCs w:val="20"/>
                    </w:rPr>
                  </w:pPr>
                  <w:r w:rsidRPr="00410D79">
                    <w:rPr>
                      <w:color w:val="000000"/>
                      <w:sz w:val="20"/>
                      <w:szCs w:val="20"/>
                    </w:rPr>
                    <w:t xml:space="preserve"> Cnpy-LEDFixt-Ext(19w)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32A1CCA3" w14:textId="12998A5D" w:rsidR="00410D79" w:rsidRPr="00410D79" w:rsidRDefault="00410D79" w:rsidP="00410D79">
                  <w:pPr>
                    <w:jc w:val="center"/>
                    <w:rPr>
                      <w:rFonts w:cs="Calibri"/>
                      <w:color w:val="000000"/>
                      <w:sz w:val="20"/>
                      <w:szCs w:val="20"/>
                    </w:rPr>
                  </w:pPr>
                  <w:r w:rsidRPr="00410D79">
                    <w:rPr>
                      <w:color w:val="000000"/>
                      <w:sz w:val="20"/>
                      <w:szCs w:val="20"/>
                    </w:rPr>
                    <w:t xml:space="preserve">16.50 </w:t>
                  </w:r>
                </w:p>
              </w:tc>
              <w:tc>
                <w:tcPr>
                  <w:tcW w:w="1260" w:type="dxa"/>
                  <w:tcBorders>
                    <w:top w:val="single" w:sz="4" w:space="0" w:color="auto"/>
                    <w:left w:val="single" w:sz="4" w:space="0" w:color="auto"/>
                    <w:bottom w:val="single" w:sz="4" w:space="0" w:color="auto"/>
                    <w:right w:val="single" w:sz="4" w:space="0" w:color="auto"/>
                  </w:tcBorders>
                  <w:vAlign w:val="bottom"/>
                </w:tcPr>
                <w:p w14:paraId="611C1581" w14:textId="2821C57B"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LT318</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03E3FA4A" w14:textId="6A0A3988" w:rsidR="00410D79" w:rsidRPr="00C3018E" w:rsidRDefault="00410D79" w:rsidP="00410D79">
                  <w:pPr>
                    <w:rPr>
                      <w:rFonts w:cstheme="minorHAnsi"/>
                      <w:sz w:val="20"/>
                      <w:szCs w:val="20"/>
                    </w:rPr>
                  </w:pPr>
                  <w:r w:rsidRPr="00C3018E">
                    <w:rPr>
                      <w:rFonts w:ascii="Calibri" w:hAnsi="Calibri" w:cs="Calibri"/>
                      <w:color w:val="000000"/>
                      <w:sz w:val="20"/>
                      <w:szCs w:val="20"/>
                    </w:rPr>
                    <w:t xml:space="preserve">LED OUTDOOR FUEL PUMP CANOPY </w:t>
                  </w:r>
                  <w:r>
                    <w:rPr>
                      <w:rFonts w:ascii="Calibri" w:hAnsi="Calibri" w:cs="Calibri"/>
                      <w:color w:val="000000"/>
                      <w:sz w:val="20"/>
                      <w:szCs w:val="20"/>
                    </w:rPr>
                    <w:t>(</w:t>
                  </w:r>
                  <w:r w:rsidRPr="00C3018E">
                    <w:rPr>
                      <w:rFonts w:ascii="Calibri" w:hAnsi="Calibri" w:cs="Calibri"/>
                      <w:color w:val="000000"/>
                      <w:sz w:val="20"/>
                      <w:szCs w:val="20"/>
                    </w:rPr>
                    <w:t>0 - 19 W</w:t>
                  </w:r>
                  <w:r>
                    <w:rPr>
                      <w:rFonts w:ascii="Calibri" w:hAnsi="Calibri" w:cs="Calibri"/>
                      <w:color w:val="000000"/>
                      <w:sz w:val="20"/>
                      <w:szCs w:val="20"/>
                    </w:rPr>
                    <w:t>)</w:t>
                  </w:r>
                  <w:r w:rsidRPr="00C3018E">
                    <w:rPr>
                      <w:rFonts w:ascii="Calibri" w:hAnsi="Calibri" w:cs="Calibri"/>
                      <w:color w:val="000000"/>
                      <w:sz w:val="20"/>
                      <w:szCs w:val="20"/>
                    </w:rPr>
                    <w:t xml:space="preserve"> FIXTURE</w:t>
                  </w:r>
                </w:p>
              </w:tc>
            </w:tr>
            <w:tr w:rsidR="00410D79" w:rsidRPr="00C3018E" w14:paraId="4C1EB047" w14:textId="77777777" w:rsidTr="00674048">
              <w:tc>
                <w:tcPr>
                  <w:tcW w:w="1011" w:type="dxa"/>
                  <w:vMerge/>
                </w:tcPr>
                <w:p w14:paraId="5D2FB3E5"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0A1549F0" w14:textId="773CE893" w:rsidR="00410D79" w:rsidRPr="00410D79" w:rsidRDefault="00410D79" w:rsidP="00410D79">
                  <w:pPr>
                    <w:jc w:val="center"/>
                    <w:rPr>
                      <w:rFonts w:cstheme="minorHAnsi"/>
                      <w:sz w:val="20"/>
                      <w:szCs w:val="20"/>
                    </w:rPr>
                  </w:pPr>
                  <w:r w:rsidRPr="00410D79">
                    <w:rPr>
                      <w:color w:val="000000"/>
                      <w:sz w:val="20"/>
                      <w:szCs w:val="20"/>
                    </w:rPr>
                    <w:t xml:space="preserve"> Cnpy-LEDFixt-Ext(29w)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24AB1BA2" w14:textId="275DD898" w:rsidR="00410D79" w:rsidRPr="00410D79" w:rsidRDefault="00410D79" w:rsidP="00410D79">
                  <w:pPr>
                    <w:jc w:val="center"/>
                    <w:rPr>
                      <w:rFonts w:cs="Calibri"/>
                      <w:color w:val="000000"/>
                      <w:sz w:val="20"/>
                      <w:szCs w:val="20"/>
                    </w:rPr>
                  </w:pPr>
                  <w:r w:rsidRPr="00410D79">
                    <w:rPr>
                      <w:color w:val="000000"/>
                      <w:sz w:val="20"/>
                      <w:szCs w:val="20"/>
                    </w:rPr>
                    <w:t xml:space="preserve">22.00 </w:t>
                  </w:r>
                </w:p>
              </w:tc>
              <w:tc>
                <w:tcPr>
                  <w:tcW w:w="1260" w:type="dxa"/>
                  <w:tcBorders>
                    <w:top w:val="single" w:sz="4" w:space="0" w:color="auto"/>
                    <w:left w:val="single" w:sz="4" w:space="0" w:color="auto"/>
                    <w:bottom w:val="single" w:sz="4" w:space="0" w:color="auto"/>
                    <w:right w:val="single" w:sz="4" w:space="0" w:color="auto"/>
                  </w:tcBorders>
                  <w:vAlign w:val="bottom"/>
                </w:tcPr>
                <w:p w14:paraId="64BDE117" w14:textId="1F734858"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LT319</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6DC22552" w14:textId="3C1A3AA2" w:rsidR="00410D79" w:rsidRPr="00C3018E" w:rsidRDefault="00410D79" w:rsidP="00410D79">
                  <w:pPr>
                    <w:rPr>
                      <w:rFonts w:cstheme="minorHAnsi"/>
                      <w:sz w:val="20"/>
                      <w:szCs w:val="20"/>
                    </w:rPr>
                  </w:pPr>
                  <w:r w:rsidRPr="00C3018E">
                    <w:rPr>
                      <w:rFonts w:ascii="Calibri" w:hAnsi="Calibri" w:cs="Calibri"/>
                      <w:color w:val="000000"/>
                      <w:sz w:val="20"/>
                      <w:szCs w:val="20"/>
                    </w:rPr>
                    <w:t xml:space="preserve">LED OUTDOOR FUEL PUMP CANOPY </w:t>
                  </w:r>
                  <w:r>
                    <w:rPr>
                      <w:rFonts w:ascii="Calibri" w:hAnsi="Calibri" w:cs="Calibri"/>
                      <w:color w:val="000000"/>
                      <w:sz w:val="20"/>
                      <w:szCs w:val="20"/>
                    </w:rPr>
                    <w:t>(</w:t>
                  </w:r>
                  <w:r w:rsidRPr="00C3018E">
                    <w:rPr>
                      <w:rFonts w:ascii="Calibri" w:hAnsi="Calibri" w:cs="Calibri"/>
                      <w:color w:val="000000"/>
                      <w:sz w:val="20"/>
                      <w:szCs w:val="20"/>
                    </w:rPr>
                    <w:t>20 - 29 W</w:t>
                  </w:r>
                  <w:r>
                    <w:rPr>
                      <w:rFonts w:ascii="Calibri" w:hAnsi="Calibri" w:cs="Calibri"/>
                      <w:color w:val="000000"/>
                      <w:sz w:val="20"/>
                      <w:szCs w:val="20"/>
                    </w:rPr>
                    <w:t xml:space="preserve">) </w:t>
                  </w:r>
                  <w:r w:rsidRPr="00C3018E">
                    <w:rPr>
                      <w:rFonts w:ascii="Calibri" w:hAnsi="Calibri" w:cs="Calibri"/>
                      <w:color w:val="000000"/>
                      <w:sz w:val="20"/>
                      <w:szCs w:val="20"/>
                    </w:rPr>
                    <w:t>FIXTURE</w:t>
                  </w:r>
                </w:p>
              </w:tc>
            </w:tr>
            <w:tr w:rsidR="00410D79" w:rsidRPr="00C3018E" w14:paraId="1D8EDC4D" w14:textId="77777777" w:rsidTr="00674048">
              <w:tc>
                <w:tcPr>
                  <w:tcW w:w="1011" w:type="dxa"/>
                  <w:vMerge/>
                </w:tcPr>
                <w:p w14:paraId="505D6670"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2A2FBDF1" w14:textId="76B3354D" w:rsidR="00410D79" w:rsidRPr="00410D79" w:rsidRDefault="00410D79" w:rsidP="00410D79">
                  <w:pPr>
                    <w:jc w:val="center"/>
                    <w:rPr>
                      <w:rFonts w:cstheme="minorHAnsi"/>
                      <w:sz w:val="20"/>
                      <w:szCs w:val="20"/>
                    </w:rPr>
                  </w:pPr>
                  <w:r w:rsidRPr="00410D79">
                    <w:rPr>
                      <w:color w:val="000000"/>
                      <w:sz w:val="20"/>
                      <w:szCs w:val="20"/>
                    </w:rPr>
                    <w:t xml:space="preserve"> Cnpy-LEDFixt-Ext-1(46w)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50893C78" w14:textId="564B0BA5" w:rsidR="00410D79" w:rsidRPr="00410D79" w:rsidRDefault="00410D79" w:rsidP="00410D79">
                  <w:pPr>
                    <w:jc w:val="center"/>
                    <w:rPr>
                      <w:rFonts w:cs="Calibri"/>
                      <w:color w:val="000000"/>
                      <w:sz w:val="20"/>
                      <w:szCs w:val="20"/>
                    </w:rPr>
                  </w:pPr>
                  <w:r w:rsidRPr="00410D79">
                    <w:rPr>
                      <w:color w:val="000000"/>
                      <w:sz w:val="20"/>
                      <w:szCs w:val="20"/>
                    </w:rPr>
                    <w:t xml:space="preserve">27.50 </w:t>
                  </w:r>
                </w:p>
              </w:tc>
              <w:tc>
                <w:tcPr>
                  <w:tcW w:w="1260" w:type="dxa"/>
                  <w:tcBorders>
                    <w:top w:val="single" w:sz="4" w:space="0" w:color="auto"/>
                    <w:left w:val="single" w:sz="4" w:space="0" w:color="auto"/>
                    <w:bottom w:val="single" w:sz="4" w:space="0" w:color="auto"/>
                    <w:right w:val="single" w:sz="4" w:space="0" w:color="auto"/>
                  </w:tcBorders>
                  <w:vAlign w:val="bottom"/>
                </w:tcPr>
                <w:p w14:paraId="07CD178A" w14:textId="3DCF30A0"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LT320</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04968592" w14:textId="4E771A58" w:rsidR="00410D79" w:rsidRPr="00C3018E" w:rsidRDefault="00410D79" w:rsidP="00410D79">
                  <w:pPr>
                    <w:rPr>
                      <w:rFonts w:cstheme="minorHAnsi"/>
                      <w:sz w:val="20"/>
                      <w:szCs w:val="20"/>
                    </w:rPr>
                  </w:pPr>
                  <w:r w:rsidRPr="00C3018E">
                    <w:rPr>
                      <w:rFonts w:ascii="Calibri" w:hAnsi="Calibri" w:cs="Calibri"/>
                      <w:color w:val="000000"/>
                      <w:sz w:val="20"/>
                      <w:szCs w:val="20"/>
                    </w:rPr>
                    <w:t xml:space="preserve">LED OUTDOOR FUEL PUMP CANOPY </w:t>
                  </w:r>
                  <w:r>
                    <w:rPr>
                      <w:rFonts w:ascii="Calibri" w:hAnsi="Calibri" w:cs="Calibri"/>
                      <w:color w:val="000000"/>
                      <w:sz w:val="20"/>
                      <w:szCs w:val="20"/>
                    </w:rPr>
                    <w:t>(</w:t>
                  </w:r>
                  <w:r w:rsidRPr="00C3018E">
                    <w:rPr>
                      <w:rFonts w:ascii="Calibri" w:hAnsi="Calibri" w:cs="Calibri"/>
                      <w:color w:val="000000"/>
                      <w:sz w:val="20"/>
                      <w:szCs w:val="20"/>
                    </w:rPr>
                    <w:t>30 - 46 W</w:t>
                  </w:r>
                  <w:r>
                    <w:rPr>
                      <w:rFonts w:ascii="Calibri" w:hAnsi="Calibri" w:cs="Calibri"/>
                      <w:color w:val="000000"/>
                      <w:sz w:val="20"/>
                      <w:szCs w:val="20"/>
                    </w:rPr>
                    <w:t xml:space="preserve">) </w:t>
                  </w:r>
                  <w:r w:rsidRPr="00C3018E">
                    <w:rPr>
                      <w:rFonts w:ascii="Calibri" w:hAnsi="Calibri" w:cs="Calibri"/>
                      <w:color w:val="000000"/>
                      <w:sz w:val="20"/>
                      <w:szCs w:val="20"/>
                    </w:rPr>
                    <w:t>FIXTURE</w:t>
                  </w:r>
                </w:p>
              </w:tc>
            </w:tr>
            <w:tr w:rsidR="00410D79" w:rsidRPr="00C3018E" w14:paraId="638E5113" w14:textId="77777777" w:rsidTr="00674048">
              <w:tc>
                <w:tcPr>
                  <w:tcW w:w="1011" w:type="dxa"/>
                  <w:vMerge/>
                </w:tcPr>
                <w:p w14:paraId="0CA63A89"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602054F6" w14:textId="5410CC5F" w:rsidR="00410D79" w:rsidRPr="00410D79" w:rsidRDefault="00410D79" w:rsidP="00410D79">
                  <w:pPr>
                    <w:jc w:val="center"/>
                    <w:rPr>
                      <w:rFonts w:cstheme="minorHAnsi"/>
                      <w:sz w:val="20"/>
                      <w:szCs w:val="20"/>
                    </w:rPr>
                  </w:pPr>
                  <w:r w:rsidRPr="00410D79">
                    <w:rPr>
                      <w:color w:val="000000"/>
                      <w:sz w:val="20"/>
                      <w:szCs w:val="20"/>
                    </w:rPr>
                    <w:t xml:space="preserve"> Cnpy-LEDFixt-Ext(59w)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26490B74" w14:textId="180A9D46" w:rsidR="00410D79" w:rsidRPr="00410D79" w:rsidRDefault="00410D79" w:rsidP="00410D79">
                  <w:pPr>
                    <w:jc w:val="center"/>
                    <w:rPr>
                      <w:rFonts w:cs="Calibri"/>
                      <w:color w:val="000000"/>
                      <w:sz w:val="20"/>
                      <w:szCs w:val="20"/>
                    </w:rPr>
                  </w:pPr>
                  <w:r w:rsidRPr="00410D79">
                    <w:rPr>
                      <w:color w:val="000000"/>
                      <w:sz w:val="20"/>
                      <w:szCs w:val="20"/>
                    </w:rPr>
                    <w:t xml:space="preserve">33.00 </w:t>
                  </w:r>
                </w:p>
              </w:tc>
              <w:tc>
                <w:tcPr>
                  <w:tcW w:w="1260" w:type="dxa"/>
                  <w:tcBorders>
                    <w:top w:val="single" w:sz="4" w:space="0" w:color="auto"/>
                    <w:left w:val="single" w:sz="4" w:space="0" w:color="auto"/>
                    <w:bottom w:val="single" w:sz="4" w:space="0" w:color="auto"/>
                    <w:right w:val="single" w:sz="4" w:space="0" w:color="auto"/>
                  </w:tcBorders>
                  <w:vAlign w:val="bottom"/>
                </w:tcPr>
                <w:p w14:paraId="1E13F9B1" w14:textId="74BA3325"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LT321</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53684E3D" w14:textId="3EA9FD05" w:rsidR="00410D79" w:rsidRPr="00C3018E" w:rsidRDefault="00410D79" w:rsidP="00410D79">
                  <w:pPr>
                    <w:rPr>
                      <w:rFonts w:cstheme="minorHAnsi"/>
                      <w:sz w:val="20"/>
                      <w:szCs w:val="20"/>
                    </w:rPr>
                  </w:pPr>
                  <w:r w:rsidRPr="00C3018E">
                    <w:rPr>
                      <w:rFonts w:ascii="Calibri" w:hAnsi="Calibri" w:cs="Calibri"/>
                      <w:color w:val="000000"/>
                      <w:sz w:val="20"/>
                      <w:szCs w:val="20"/>
                    </w:rPr>
                    <w:t xml:space="preserve">LED OUTDOOR FUEL PUMP CANOPY </w:t>
                  </w:r>
                  <w:r>
                    <w:rPr>
                      <w:rFonts w:ascii="Calibri" w:hAnsi="Calibri" w:cs="Calibri"/>
                      <w:color w:val="000000"/>
                      <w:sz w:val="20"/>
                      <w:szCs w:val="20"/>
                    </w:rPr>
                    <w:t>(</w:t>
                  </w:r>
                  <w:r w:rsidRPr="00C3018E">
                    <w:rPr>
                      <w:rFonts w:ascii="Calibri" w:hAnsi="Calibri" w:cs="Calibri"/>
                      <w:color w:val="000000"/>
                      <w:sz w:val="20"/>
                      <w:szCs w:val="20"/>
                    </w:rPr>
                    <w:t>47 - 59 W</w:t>
                  </w:r>
                  <w:r>
                    <w:rPr>
                      <w:rFonts w:ascii="Calibri" w:hAnsi="Calibri" w:cs="Calibri"/>
                      <w:color w:val="000000"/>
                      <w:sz w:val="20"/>
                      <w:szCs w:val="20"/>
                    </w:rPr>
                    <w:t xml:space="preserve">) </w:t>
                  </w:r>
                  <w:r w:rsidRPr="00C3018E">
                    <w:rPr>
                      <w:rFonts w:ascii="Calibri" w:hAnsi="Calibri" w:cs="Calibri"/>
                      <w:color w:val="000000"/>
                      <w:sz w:val="20"/>
                      <w:szCs w:val="20"/>
                    </w:rPr>
                    <w:t>FIXTURE</w:t>
                  </w:r>
                </w:p>
              </w:tc>
            </w:tr>
            <w:tr w:rsidR="00410D79" w:rsidRPr="00C3018E" w14:paraId="28D21362" w14:textId="77777777" w:rsidTr="00674048">
              <w:tc>
                <w:tcPr>
                  <w:tcW w:w="1011" w:type="dxa"/>
                  <w:vMerge/>
                </w:tcPr>
                <w:p w14:paraId="65C93AB7"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73DE5F23" w14:textId="237D4D07" w:rsidR="00410D79" w:rsidRPr="00410D79" w:rsidRDefault="00410D79" w:rsidP="00410D79">
                  <w:pPr>
                    <w:jc w:val="center"/>
                    <w:rPr>
                      <w:rFonts w:cstheme="minorHAnsi"/>
                      <w:sz w:val="20"/>
                      <w:szCs w:val="20"/>
                    </w:rPr>
                  </w:pPr>
                  <w:r w:rsidRPr="00410D79">
                    <w:rPr>
                      <w:color w:val="000000"/>
                      <w:sz w:val="20"/>
                      <w:szCs w:val="20"/>
                    </w:rPr>
                    <w:t xml:space="preserve"> Cnpy-LEDFixt-Ext-3(73w)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6E98772E" w14:textId="6A404238" w:rsidR="00410D79" w:rsidRPr="00410D79" w:rsidRDefault="00410D79" w:rsidP="00410D79">
                  <w:pPr>
                    <w:jc w:val="center"/>
                    <w:rPr>
                      <w:rFonts w:cs="Calibri"/>
                      <w:color w:val="000000"/>
                      <w:sz w:val="20"/>
                      <w:szCs w:val="20"/>
                    </w:rPr>
                  </w:pPr>
                  <w:r w:rsidRPr="00410D79">
                    <w:rPr>
                      <w:color w:val="000000"/>
                      <w:sz w:val="20"/>
                      <w:szCs w:val="20"/>
                    </w:rPr>
                    <w:t xml:space="preserve">38.50 </w:t>
                  </w:r>
                </w:p>
              </w:tc>
              <w:tc>
                <w:tcPr>
                  <w:tcW w:w="1260" w:type="dxa"/>
                  <w:tcBorders>
                    <w:top w:val="single" w:sz="4" w:space="0" w:color="auto"/>
                    <w:left w:val="single" w:sz="4" w:space="0" w:color="auto"/>
                    <w:bottom w:val="single" w:sz="4" w:space="0" w:color="auto"/>
                    <w:right w:val="single" w:sz="4" w:space="0" w:color="auto"/>
                  </w:tcBorders>
                  <w:vAlign w:val="bottom"/>
                </w:tcPr>
                <w:p w14:paraId="6F1611F2" w14:textId="77D2D73F"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LT322</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34F4A7B1" w14:textId="6B4C4A58" w:rsidR="00410D79" w:rsidRPr="00C3018E" w:rsidRDefault="00410D79" w:rsidP="00410D79">
                  <w:pPr>
                    <w:rPr>
                      <w:rFonts w:cstheme="minorHAnsi"/>
                      <w:sz w:val="20"/>
                      <w:szCs w:val="20"/>
                    </w:rPr>
                  </w:pPr>
                  <w:r w:rsidRPr="00C3018E">
                    <w:rPr>
                      <w:rFonts w:ascii="Calibri" w:hAnsi="Calibri" w:cs="Calibri"/>
                      <w:color w:val="000000"/>
                      <w:sz w:val="20"/>
                      <w:szCs w:val="20"/>
                    </w:rPr>
                    <w:t xml:space="preserve">LED OUTDOOR FUEL PUMP CANOPY </w:t>
                  </w:r>
                  <w:r>
                    <w:rPr>
                      <w:rFonts w:ascii="Calibri" w:hAnsi="Calibri" w:cs="Calibri"/>
                      <w:color w:val="000000"/>
                      <w:sz w:val="20"/>
                      <w:szCs w:val="20"/>
                    </w:rPr>
                    <w:t>(</w:t>
                  </w:r>
                  <w:r w:rsidRPr="00C3018E">
                    <w:rPr>
                      <w:rFonts w:ascii="Calibri" w:hAnsi="Calibri" w:cs="Calibri"/>
                      <w:color w:val="000000"/>
                      <w:sz w:val="20"/>
                      <w:szCs w:val="20"/>
                    </w:rPr>
                    <w:t>60 - 73 W</w:t>
                  </w:r>
                  <w:r>
                    <w:rPr>
                      <w:rFonts w:ascii="Calibri" w:hAnsi="Calibri" w:cs="Calibri"/>
                      <w:color w:val="000000"/>
                      <w:sz w:val="20"/>
                      <w:szCs w:val="20"/>
                    </w:rPr>
                    <w:t xml:space="preserve">) </w:t>
                  </w:r>
                  <w:r w:rsidRPr="00C3018E">
                    <w:rPr>
                      <w:rFonts w:ascii="Calibri" w:hAnsi="Calibri" w:cs="Calibri"/>
                      <w:color w:val="000000"/>
                      <w:sz w:val="20"/>
                      <w:szCs w:val="20"/>
                    </w:rPr>
                    <w:t>FIXTURE</w:t>
                  </w:r>
                </w:p>
              </w:tc>
            </w:tr>
            <w:tr w:rsidR="00410D79" w:rsidRPr="00C3018E" w14:paraId="25E76DAE" w14:textId="77777777" w:rsidTr="00674048">
              <w:tc>
                <w:tcPr>
                  <w:tcW w:w="1011" w:type="dxa"/>
                  <w:vMerge/>
                </w:tcPr>
                <w:p w14:paraId="1E3E6787"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5B16601C" w14:textId="1900CA54" w:rsidR="00410D79" w:rsidRPr="00410D79" w:rsidRDefault="00410D79" w:rsidP="00410D79">
                  <w:pPr>
                    <w:jc w:val="center"/>
                    <w:rPr>
                      <w:rFonts w:cstheme="minorHAnsi"/>
                      <w:sz w:val="20"/>
                      <w:szCs w:val="20"/>
                    </w:rPr>
                  </w:pPr>
                  <w:r w:rsidRPr="00410D79">
                    <w:rPr>
                      <w:color w:val="000000"/>
                      <w:sz w:val="20"/>
                      <w:szCs w:val="20"/>
                    </w:rPr>
                    <w:t xml:space="preserve"> Cnpy-LEDFixt-Ext-3(99w)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3697A06B" w14:textId="3E395C99" w:rsidR="00410D79" w:rsidRPr="00410D79" w:rsidRDefault="00410D79" w:rsidP="00410D79">
                  <w:pPr>
                    <w:jc w:val="center"/>
                    <w:rPr>
                      <w:rFonts w:cs="Calibri"/>
                      <w:color w:val="000000"/>
                      <w:sz w:val="20"/>
                      <w:szCs w:val="20"/>
                    </w:rPr>
                  </w:pPr>
                  <w:r w:rsidRPr="00410D79">
                    <w:rPr>
                      <w:color w:val="000000"/>
                      <w:sz w:val="20"/>
                      <w:szCs w:val="20"/>
                    </w:rPr>
                    <w:t xml:space="preserve">44.00 </w:t>
                  </w:r>
                </w:p>
              </w:tc>
              <w:tc>
                <w:tcPr>
                  <w:tcW w:w="1260" w:type="dxa"/>
                  <w:tcBorders>
                    <w:top w:val="single" w:sz="4" w:space="0" w:color="auto"/>
                    <w:left w:val="single" w:sz="4" w:space="0" w:color="auto"/>
                    <w:bottom w:val="single" w:sz="4" w:space="0" w:color="auto"/>
                    <w:right w:val="single" w:sz="4" w:space="0" w:color="auto"/>
                  </w:tcBorders>
                  <w:vAlign w:val="bottom"/>
                </w:tcPr>
                <w:p w14:paraId="7A128A21" w14:textId="1F66675A"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LT323</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0472099D" w14:textId="1E9DCF64" w:rsidR="00410D79" w:rsidRPr="00C3018E" w:rsidRDefault="00410D79" w:rsidP="00410D79">
                  <w:pPr>
                    <w:rPr>
                      <w:rFonts w:cstheme="minorHAnsi"/>
                      <w:sz w:val="20"/>
                      <w:szCs w:val="20"/>
                    </w:rPr>
                  </w:pPr>
                  <w:r w:rsidRPr="00C3018E">
                    <w:rPr>
                      <w:rFonts w:ascii="Calibri" w:hAnsi="Calibri" w:cs="Calibri"/>
                      <w:color w:val="000000"/>
                      <w:sz w:val="20"/>
                      <w:szCs w:val="20"/>
                    </w:rPr>
                    <w:t xml:space="preserve">LED OUTDOOR FUEL PUMP CANOPY </w:t>
                  </w:r>
                  <w:r>
                    <w:rPr>
                      <w:rFonts w:ascii="Calibri" w:hAnsi="Calibri" w:cs="Calibri"/>
                      <w:color w:val="000000"/>
                      <w:sz w:val="20"/>
                      <w:szCs w:val="20"/>
                    </w:rPr>
                    <w:t>(</w:t>
                  </w:r>
                  <w:r w:rsidRPr="00C3018E">
                    <w:rPr>
                      <w:rFonts w:ascii="Calibri" w:hAnsi="Calibri" w:cs="Calibri"/>
                      <w:color w:val="000000"/>
                      <w:sz w:val="20"/>
                      <w:szCs w:val="20"/>
                    </w:rPr>
                    <w:t>74 - 99 W</w:t>
                  </w:r>
                  <w:r>
                    <w:rPr>
                      <w:rFonts w:ascii="Calibri" w:hAnsi="Calibri" w:cs="Calibri"/>
                      <w:color w:val="000000"/>
                      <w:sz w:val="20"/>
                      <w:szCs w:val="20"/>
                    </w:rPr>
                    <w:t xml:space="preserve">) </w:t>
                  </w:r>
                  <w:r w:rsidRPr="00C3018E">
                    <w:rPr>
                      <w:rFonts w:ascii="Calibri" w:hAnsi="Calibri" w:cs="Calibri"/>
                      <w:color w:val="000000"/>
                      <w:sz w:val="20"/>
                      <w:szCs w:val="20"/>
                    </w:rPr>
                    <w:t>FIXTURE</w:t>
                  </w:r>
                </w:p>
              </w:tc>
            </w:tr>
            <w:tr w:rsidR="00410D79" w:rsidRPr="00C3018E" w14:paraId="06F8E3D4" w14:textId="77777777" w:rsidTr="00674048">
              <w:trPr>
                <w:trHeight w:val="50"/>
              </w:trPr>
              <w:tc>
                <w:tcPr>
                  <w:tcW w:w="1011" w:type="dxa"/>
                  <w:vMerge/>
                </w:tcPr>
                <w:p w14:paraId="3A67750B" w14:textId="77777777" w:rsidR="00410D79" w:rsidRPr="00410D79" w:rsidRDefault="00410D79" w:rsidP="00410D79">
                  <w:pPr>
                    <w:jc w:val="center"/>
                    <w:rPr>
                      <w:rFonts w:cstheme="minorHAnsi"/>
                      <w:sz w:val="20"/>
                      <w:szCs w:val="20"/>
                    </w:rPr>
                  </w:pPr>
                </w:p>
              </w:tc>
              <w:tc>
                <w:tcPr>
                  <w:tcW w:w="2284" w:type="dxa"/>
                  <w:tcBorders>
                    <w:top w:val="nil"/>
                    <w:left w:val="single" w:sz="4" w:space="0" w:color="auto"/>
                    <w:bottom w:val="single" w:sz="4" w:space="0" w:color="auto"/>
                    <w:right w:val="single" w:sz="4" w:space="0" w:color="auto"/>
                  </w:tcBorders>
                  <w:shd w:val="clear" w:color="000000" w:fill="FFFFFF"/>
                  <w:vAlign w:val="bottom"/>
                </w:tcPr>
                <w:p w14:paraId="2E01EFC1" w14:textId="4E5EC89D" w:rsidR="00410D79" w:rsidRPr="00410D79" w:rsidRDefault="00410D79" w:rsidP="00410D79">
                  <w:pPr>
                    <w:jc w:val="center"/>
                    <w:rPr>
                      <w:rFonts w:cstheme="minorHAnsi"/>
                      <w:sz w:val="20"/>
                      <w:szCs w:val="20"/>
                    </w:rPr>
                  </w:pPr>
                  <w:r w:rsidRPr="00410D79">
                    <w:rPr>
                      <w:color w:val="000000"/>
                      <w:sz w:val="20"/>
                      <w:szCs w:val="20"/>
                    </w:rPr>
                    <w:t xml:space="preserve"> Cnpy-LEDFixt-Ext(153w) </w:t>
                  </w:r>
                </w:p>
              </w:tc>
              <w:tc>
                <w:tcPr>
                  <w:tcW w:w="1350" w:type="dxa"/>
                  <w:tcBorders>
                    <w:top w:val="nil"/>
                    <w:left w:val="single" w:sz="4" w:space="0" w:color="auto"/>
                    <w:bottom w:val="single" w:sz="4" w:space="0" w:color="auto"/>
                    <w:right w:val="single" w:sz="4" w:space="0" w:color="auto"/>
                  </w:tcBorders>
                  <w:shd w:val="clear" w:color="000000" w:fill="FFFFFF"/>
                  <w:vAlign w:val="bottom"/>
                </w:tcPr>
                <w:p w14:paraId="1D067553" w14:textId="39A235E5" w:rsidR="00410D79" w:rsidRPr="00410D79" w:rsidRDefault="00410D79" w:rsidP="00410D79">
                  <w:pPr>
                    <w:jc w:val="center"/>
                    <w:rPr>
                      <w:rFonts w:cs="Calibri"/>
                      <w:color w:val="000000"/>
                      <w:sz w:val="20"/>
                      <w:szCs w:val="20"/>
                    </w:rPr>
                  </w:pPr>
                  <w:r w:rsidRPr="00410D79">
                    <w:rPr>
                      <w:color w:val="000000"/>
                      <w:sz w:val="20"/>
                      <w:szCs w:val="20"/>
                    </w:rPr>
                    <w:t xml:space="preserve">49.50 </w:t>
                  </w:r>
                </w:p>
              </w:tc>
              <w:tc>
                <w:tcPr>
                  <w:tcW w:w="1260" w:type="dxa"/>
                  <w:tcBorders>
                    <w:top w:val="single" w:sz="4" w:space="0" w:color="auto"/>
                    <w:left w:val="single" w:sz="4" w:space="0" w:color="auto"/>
                    <w:bottom w:val="single" w:sz="4" w:space="0" w:color="auto"/>
                    <w:right w:val="single" w:sz="4" w:space="0" w:color="auto"/>
                  </w:tcBorders>
                  <w:vAlign w:val="bottom"/>
                </w:tcPr>
                <w:p w14:paraId="19AA857A" w14:textId="347F91BB" w:rsidR="00410D79" w:rsidRPr="00C3018E" w:rsidRDefault="00410D79" w:rsidP="00410D79">
                  <w:pPr>
                    <w:jc w:val="center"/>
                    <w:rPr>
                      <w:rFonts w:ascii="Calibri" w:hAnsi="Calibri" w:cs="Calibri"/>
                      <w:color w:val="000000"/>
                      <w:sz w:val="20"/>
                      <w:szCs w:val="20"/>
                    </w:rPr>
                  </w:pPr>
                  <w:r w:rsidRPr="00C3018E">
                    <w:rPr>
                      <w:rFonts w:ascii="Calibri" w:hAnsi="Calibri" w:cs="Calibri"/>
                      <w:color w:val="000000"/>
                      <w:sz w:val="20"/>
                      <w:szCs w:val="20"/>
                    </w:rPr>
                    <w:t>LT324</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14:paraId="1B5780E7" w14:textId="0F7B4D27" w:rsidR="00410D79" w:rsidRPr="00C3018E" w:rsidRDefault="00410D79" w:rsidP="00410D79">
                  <w:pPr>
                    <w:rPr>
                      <w:rFonts w:cstheme="minorHAnsi"/>
                      <w:sz w:val="20"/>
                      <w:szCs w:val="20"/>
                    </w:rPr>
                  </w:pPr>
                  <w:r w:rsidRPr="00C3018E">
                    <w:rPr>
                      <w:rFonts w:ascii="Calibri" w:hAnsi="Calibri" w:cs="Calibri"/>
                      <w:color w:val="000000"/>
                      <w:sz w:val="20"/>
                      <w:szCs w:val="20"/>
                    </w:rPr>
                    <w:t xml:space="preserve">LED OUTDOOR FUEL PUMP CANOPY </w:t>
                  </w:r>
                  <w:r>
                    <w:rPr>
                      <w:rFonts w:ascii="Calibri" w:hAnsi="Calibri" w:cs="Calibri"/>
                      <w:color w:val="000000"/>
                      <w:sz w:val="20"/>
                      <w:szCs w:val="20"/>
                    </w:rPr>
                    <w:t>(</w:t>
                  </w:r>
                  <w:r w:rsidRPr="00C3018E">
                    <w:rPr>
                      <w:rFonts w:ascii="Calibri" w:hAnsi="Calibri" w:cs="Calibri"/>
                      <w:color w:val="000000"/>
                      <w:sz w:val="20"/>
                      <w:szCs w:val="20"/>
                    </w:rPr>
                    <w:t>100 - 153 W</w:t>
                  </w:r>
                  <w:r>
                    <w:rPr>
                      <w:rFonts w:ascii="Calibri" w:hAnsi="Calibri" w:cs="Calibri"/>
                      <w:color w:val="000000"/>
                      <w:sz w:val="20"/>
                      <w:szCs w:val="20"/>
                    </w:rPr>
                    <w:t>)</w:t>
                  </w:r>
                  <w:r w:rsidRPr="00C3018E">
                    <w:rPr>
                      <w:rFonts w:ascii="Calibri" w:hAnsi="Calibri" w:cs="Calibri"/>
                      <w:color w:val="000000"/>
                      <w:sz w:val="20"/>
                      <w:szCs w:val="20"/>
                    </w:rPr>
                    <w:t xml:space="preserve"> FIXTURE</w:t>
                  </w:r>
                </w:p>
              </w:tc>
            </w:tr>
            <w:bookmarkEnd w:id="8"/>
          </w:tbl>
          <w:p w14:paraId="26CF3F66" w14:textId="77777777" w:rsidR="002442FD" w:rsidRDefault="002442FD" w:rsidP="006412EA">
            <w:pPr>
              <w:tabs>
                <w:tab w:val="right" w:pos="6732"/>
              </w:tabs>
              <w:rPr>
                <w:rFonts w:cs="Arial"/>
                <w:sz w:val="20"/>
                <w:szCs w:val="20"/>
              </w:rPr>
            </w:pPr>
          </w:p>
          <w:p w14:paraId="2D754C9A" w14:textId="69D8BF4D" w:rsidR="002442FD" w:rsidRDefault="002442FD" w:rsidP="006412EA">
            <w:pPr>
              <w:tabs>
                <w:tab w:val="right" w:pos="6732"/>
              </w:tabs>
              <w:rPr>
                <w:rFonts w:cs="Arial"/>
                <w:sz w:val="20"/>
                <w:szCs w:val="20"/>
              </w:rPr>
            </w:pPr>
          </w:p>
        </w:tc>
      </w:tr>
    </w:tbl>
    <w:p w14:paraId="611163FB" w14:textId="502C1E7F" w:rsidR="00734106" w:rsidRPr="0059117D" w:rsidRDefault="00734106" w:rsidP="00734106">
      <w:pPr>
        <w:spacing w:after="200" w:line="276" w:lineRule="auto"/>
      </w:pPr>
    </w:p>
    <w:sectPr w:rsidR="00734106" w:rsidRP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126A5" w14:textId="77777777" w:rsidR="003D3E74" w:rsidRDefault="003D3E74" w:rsidP="00FE520B">
      <w:r>
        <w:separator/>
      </w:r>
    </w:p>
  </w:endnote>
  <w:endnote w:type="continuationSeparator" w:id="0">
    <w:p w14:paraId="46442EB3" w14:textId="77777777" w:rsidR="003D3E74" w:rsidRDefault="003D3E74" w:rsidP="00FE520B">
      <w:r>
        <w:continuationSeparator/>
      </w:r>
    </w:p>
  </w:endnote>
  <w:endnote w:id="1">
    <w:p w14:paraId="4D7E8217" w14:textId="54EA9635" w:rsidR="002A43EE" w:rsidRDefault="002A43EE" w:rsidP="002A43EE">
      <w:pPr>
        <w:pStyle w:val="EndnoteText"/>
      </w:pPr>
    </w:p>
    <w:p w14:paraId="09518CDE" w14:textId="77777777" w:rsidR="002A43EE" w:rsidRPr="00573B26" w:rsidRDefault="002A43EE" w:rsidP="002A43EE">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6578E" w14:textId="64325406" w:rsidR="003D3E74" w:rsidRPr="00241A1F" w:rsidRDefault="003D3E74" w:rsidP="00DA6772">
    <w:pPr>
      <w:pStyle w:val="Footer"/>
      <w:rPr>
        <w:rFonts w:cstheme="minorHAnsi"/>
        <w:b/>
        <w:szCs w:val="22"/>
      </w:rPr>
    </w:pPr>
    <w:r>
      <w:rPr>
        <w:b/>
      </w:rPr>
      <w:t xml:space="preserve">Workpaper </w:t>
    </w:r>
    <w:r w:rsidRPr="00DE1C5D">
      <w:rPr>
        <w:b/>
      </w:rPr>
      <w:t>WPSDGE</w:t>
    </w:r>
    <w:r>
      <w:rPr>
        <w:b/>
      </w:rPr>
      <w:t>NRLG</w:t>
    </w:r>
    <w:r w:rsidRPr="00DE1C5D">
      <w:rPr>
        <w:b/>
      </w:rPr>
      <w:t>01</w:t>
    </w:r>
    <w:r>
      <w:rPr>
        <w:b/>
      </w:rPr>
      <w:t>8</w:t>
    </w:r>
    <w:r w:rsidRPr="00DE1C5D">
      <w:rPr>
        <w:b/>
      </w:rPr>
      <w:t>1</w:t>
    </w:r>
    <w:r>
      <w:rPr>
        <w:b/>
      </w:rPr>
      <w:t>, Revision 5</w:t>
    </w:r>
    <w:r>
      <w:rPr>
        <w:b/>
      </w:rPr>
      <w:tab/>
    </w:r>
    <w:r>
      <w:rPr>
        <w:b/>
      </w:rPr>
      <w:tab/>
      <w:t>June 4</w:t>
    </w:r>
    <w:r w:rsidRPr="00241A1F">
      <w:rPr>
        <w:rFonts w:cstheme="minorHAnsi"/>
        <w:b/>
        <w:szCs w:val="22"/>
      </w:rPr>
      <w:t>, 201</w:t>
    </w:r>
    <w:r>
      <w:rPr>
        <w:rFonts w:cstheme="minorHAnsi"/>
        <w:b/>
        <w:szCs w:val="22"/>
      </w:rPr>
      <w:t>8</w:t>
    </w:r>
  </w:p>
  <w:p w14:paraId="5B6A7E22" w14:textId="2E999B28" w:rsidR="003D3E74" w:rsidRDefault="003D3E74" w:rsidP="00DA6772">
    <w:pPr>
      <w:pStyle w:val="Footer"/>
    </w:pPr>
    <w:r>
      <w:rPr>
        <w:b/>
      </w:rPr>
      <w:t>San Diego Gas &amp; Electric</w:t>
    </w:r>
  </w:p>
  <w:p w14:paraId="5ABD553B" w14:textId="11034D2A" w:rsidR="003D3E74" w:rsidRDefault="003D3E74">
    <w:pPr>
      <w:pStyle w:val="Footer"/>
      <w:jc w:val="center"/>
    </w:pPr>
    <w:r>
      <w:t xml:space="preserve"> Page </w:t>
    </w:r>
    <w:sdt>
      <w:sdtPr>
        <w:id w:val="121554344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7570B">
          <w:rPr>
            <w:noProof/>
          </w:rPr>
          <w:t>14</w:t>
        </w:r>
        <w:r>
          <w:fldChar w:fldCharType="end"/>
        </w:r>
      </w:sdtContent>
    </w:sdt>
  </w:p>
  <w:p w14:paraId="4659C869" w14:textId="02BAFE60" w:rsidR="003D3E74" w:rsidRPr="009500DC" w:rsidRDefault="003D3E74" w:rsidP="00241A1F">
    <w:pPr>
      <w:pStyle w:val="Footer"/>
      <w:tabs>
        <w:tab w:val="clear" w:pos="4680"/>
        <w:tab w:val="clear" w:pos="9360"/>
        <w:tab w:val="left" w:pos="5274"/>
      </w:tabs>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FBB9F" w14:textId="77777777" w:rsidR="003D3E74" w:rsidRDefault="003D3E74" w:rsidP="00FE520B">
      <w:r>
        <w:separator/>
      </w:r>
    </w:p>
  </w:footnote>
  <w:footnote w:type="continuationSeparator" w:id="0">
    <w:p w14:paraId="5A447160" w14:textId="77777777" w:rsidR="003D3E74" w:rsidRDefault="003D3E74"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0368A"/>
    <w:multiLevelType w:val="hybridMultilevel"/>
    <w:tmpl w:val="F3AEE754"/>
    <w:lvl w:ilvl="0" w:tplc="04090001">
      <w:start w:val="1"/>
      <w:numFmt w:val="bullet"/>
      <w:lvlText w:val=""/>
      <w:lvlJc w:val="left"/>
      <w:pPr>
        <w:tabs>
          <w:tab w:val="num" w:pos="9180"/>
        </w:tabs>
        <w:ind w:left="9180" w:hanging="360"/>
      </w:pPr>
      <w:rPr>
        <w:rFonts w:ascii="Symbol" w:hAnsi="Symbol" w:hint="default"/>
      </w:rPr>
    </w:lvl>
    <w:lvl w:ilvl="1" w:tplc="04090003">
      <w:start w:val="1"/>
      <w:numFmt w:val="bullet"/>
      <w:lvlText w:val="o"/>
      <w:lvlJc w:val="left"/>
      <w:pPr>
        <w:tabs>
          <w:tab w:val="num" w:pos="9900"/>
        </w:tabs>
        <w:ind w:left="9900" w:hanging="360"/>
      </w:pPr>
      <w:rPr>
        <w:rFonts w:ascii="Courier New" w:hAnsi="Courier New" w:cs="Wingdings" w:hint="default"/>
      </w:rPr>
    </w:lvl>
    <w:lvl w:ilvl="2" w:tplc="04090005">
      <w:start w:val="1"/>
      <w:numFmt w:val="bullet"/>
      <w:lvlText w:val=""/>
      <w:lvlJc w:val="left"/>
      <w:pPr>
        <w:tabs>
          <w:tab w:val="num" w:pos="10620"/>
        </w:tabs>
        <w:ind w:left="10620" w:hanging="360"/>
      </w:pPr>
      <w:rPr>
        <w:rFonts w:ascii="Wingdings" w:hAnsi="Wingdings" w:hint="default"/>
      </w:rPr>
    </w:lvl>
    <w:lvl w:ilvl="3" w:tplc="04090001" w:tentative="1">
      <w:start w:val="1"/>
      <w:numFmt w:val="bullet"/>
      <w:lvlText w:val=""/>
      <w:lvlJc w:val="left"/>
      <w:pPr>
        <w:tabs>
          <w:tab w:val="num" w:pos="11340"/>
        </w:tabs>
        <w:ind w:left="11340" w:hanging="360"/>
      </w:pPr>
      <w:rPr>
        <w:rFonts w:ascii="Symbol" w:hAnsi="Symbol" w:hint="default"/>
      </w:rPr>
    </w:lvl>
    <w:lvl w:ilvl="4" w:tplc="04090003" w:tentative="1">
      <w:start w:val="1"/>
      <w:numFmt w:val="bullet"/>
      <w:lvlText w:val="o"/>
      <w:lvlJc w:val="left"/>
      <w:pPr>
        <w:tabs>
          <w:tab w:val="num" w:pos="12060"/>
        </w:tabs>
        <w:ind w:left="12060" w:hanging="360"/>
      </w:pPr>
      <w:rPr>
        <w:rFonts w:ascii="Courier New" w:hAnsi="Courier New" w:cs="Wingdings" w:hint="default"/>
      </w:rPr>
    </w:lvl>
    <w:lvl w:ilvl="5" w:tplc="04090005" w:tentative="1">
      <w:start w:val="1"/>
      <w:numFmt w:val="bullet"/>
      <w:lvlText w:val=""/>
      <w:lvlJc w:val="left"/>
      <w:pPr>
        <w:tabs>
          <w:tab w:val="num" w:pos="12780"/>
        </w:tabs>
        <w:ind w:left="12780" w:hanging="360"/>
      </w:pPr>
      <w:rPr>
        <w:rFonts w:ascii="Wingdings" w:hAnsi="Wingdings" w:hint="default"/>
      </w:rPr>
    </w:lvl>
    <w:lvl w:ilvl="6" w:tplc="04090001" w:tentative="1">
      <w:start w:val="1"/>
      <w:numFmt w:val="bullet"/>
      <w:lvlText w:val=""/>
      <w:lvlJc w:val="left"/>
      <w:pPr>
        <w:tabs>
          <w:tab w:val="num" w:pos="13500"/>
        </w:tabs>
        <w:ind w:left="13500" w:hanging="360"/>
      </w:pPr>
      <w:rPr>
        <w:rFonts w:ascii="Symbol" w:hAnsi="Symbol" w:hint="default"/>
      </w:rPr>
    </w:lvl>
    <w:lvl w:ilvl="7" w:tplc="04090003" w:tentative="1">
      <w:start w:val="1"/>
      <w:numFmt w:val="bullet"/>
      <w:lvlText w:val="o"/>
      <w:lvlJc w:val="left"/>
      <w:pPr>
        <w:tabs>
          <w:tab w:val="num" w:pos="14220"/>
        </w:tabs>
        <w:ind w:left="14220" w:hanging="360"/>
      </w:pPr>
      <w:rPr>
        <w:rFonts w:ascii="Courier New" w:hAnsi="Courier New" w:cs="Wingdings" w:hint="default"/>
      </w:rPr>
    </w:lvl>
    <w:lvl w:ilvl="8" w:tplc="04090005" w:tentative="1">
      <w:start w:val="1"/>
      <w:numFmt w:val="bullet"/>
      <w:lvlText w:val=""/>
      <w:lvlJc w:val="left"/>
      <w:pPr>
        <w:tabs>
          <w:tab w:val="num" w:pos="14940"/>
        </w:tabs>
        <w:ind w:left="14940" w:hanging="360"/>
      </w:pPr>
      <w:rPr>
        <w:rFonts w:ascii="Wingdings" w:hAnsi="Wingdings" w:hint="default"/>
      </w:rPr>
    </w:lvl>
  </w:abstractNum>
  <w:abstractNum w:abstractNumId="1" w15:restartNumberingAfterBreak="0">
    <w:nsid w:val="0A093B25"/>
    <w:multiLevelType w:val="hybridMultilevel"/>
    <w:tmpl w:val="6A1E9A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C43736"/>
    <w:multiLevelType w:val="hybridMultilevel"/>
    <w:tmpl w:val="C41295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CE289E"/>
    <w:multiLevelType w:val="hybridMultilevel"/>
    <w:tmpl w:val="87A40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A04D0A"/>
    <w:multiLevelType w:val="hybridMultilevel"/>
    <w:tmpl w:val="61767F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112F68"/>
    <w:multiLevelType w:val="hybridMultilevel"/>
    <w:tmpl w:val="BC6CFBD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4C1E6A"/>
    <w:multiLevelType w:val="hybridMultilevel"/>
    <w:tmpl w:val="B4FCC406"/>
    <w:lvl w:ilvl="0" w:tplc="4AA039BE">
      <w:start w:val="2613"/>
      <w:numFmt w:val="bullet"/>
      <w:lvlText w:val=""/>
      <w:lvlJc w:val="left"/>
      <w:pPr>
        <w:ind w:left="720" w:hanging="36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3EE5F79"/>
    <w:multiLevelType w:val="hybridMultilevel"/>
    <w:tmpl w:val="F38A7A7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936018"/>
    <w:multiLevelType w:val="hybridMultilevel"/>
    <w:tmpl w:val="6A1E9A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D820C6E"/>
    <w:multiLevelType w:val="hybridMultilevel"/>
    <w:tmpl w:val="23444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DC0932"/>
    <w:multiLevelType w:val="hybridMultilevel"/>
    <w:tmpl w:val="259630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F13955"/>
    <w:multiLevelType w:val="hybridMultilevel"/>
    <w:tmpl w:val="907AF9D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1A23537"/>
    <w:multiLevelType w:val="hybridMultilevel"/>
    <w:tmpl w:val="FF38A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0"/>
  </w:num>
  <w:num w:numId="3">
    <w:abstractNumId w:val="4"/>
  </w:num>
  <w:num w:numId="4">
    <w:abstractNumId w:val="13"/>
  </w:num>
  <w:num w:numId="5">
    <w:abstractNumId w:val="14"/>
  </w:num>
  <w:num w:numId="6">
    <w:abstractNumId w:val="11"/>
  </w:num>
  <w:num w:numId="7">
    <w:abstractNumId w:val="20"/>
  </w:num>
  <w:num w:numId="8">
    <w:abstractNumId w:val="19"/>
  </w:num>
  <w:num w:numId="9">
    <w:abstractNumId w:val="7"/>
  </w:num>
  <w:num w:numId="10">
    <w:abstractNumId w:val="0"/>
  </w:num>
  <w:num w:numId="11">
    <w:abstractNumId w:val="2"/>
  </w:num>
  <w:num w:numId="12">
    <w:abstractNumId w:val="1"/>
  </w:num>
  <w:num w:numId="13">
    <w:abstractNumId w:val="17"/>
  </w:num>
  <w:num w:numId="14">
    <w:abstractNumId w:val="5"/>
  </w:num>
  <w:num w:numId="15">
    <w:abstractNumId w:val="12"/>
  </w:num>
  <w:num w:numId="16">
    <w:abstractNumId w:val="18"/>
  </w:num>
  <w:num w:numId="17">
    <w:abstractNumId w:val="16"/>
  </w:num>
  <w:num w:numId="18">
    <w:abstractNumId w:val="3"/>
  </w:num>
  <w:num w:numId="19">
    <w:abstractNumId w:val="6"/>
  </w:num>
  <w:num w:numId="20">
    <w:abstractNumId w:val="1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116F0"/>
    <w:rsid w:val="0001442B"/>
    <w:rsid w:val="00023C32"/>
    <w:rsid w:val="00034022"/>
    <w:rsid w:val="00036409"/>
    <w:rsid w:val="00052743"/>
    <w:rsid w:val="00052CE4"/>
    <w:rsid w:val="00064596"/>
    <w:rsid w:val="000822BC"/>
    <w:rsid w:val="000A1CD2"/>
    <w:rsid w:val="000B5FB7"/>
    <w:rsid w:val="000B658F"/>
    <w:rsid w:val="000E19CA"/>
    <w:rsid w:val="000E63F9"/>
    <w:rsid w:val="000F72EF"/>
    <w:rsid w:val="00101467"/>
    <w:rsid w:val="00162BAE"/>
    <w:rsid w:val="00166317"/>
    <w:rsid w:val="00182B17"/>
    <w:rsid w:val="00184386"/>
    <w:rsid w:val="00194466"/>
    <w:rsid w:val="001A01F7"/>
    <w:rsid w:val="001A1CCF"/>
    <w:rsid w:val="001B0418"/>
    <w:rsid w:val="001B0DCA"/>
    <w:rsid w:val="001B1C8A"/>
    <w:rsid w:val="001D57D7"/>
    <w:rsid w:val="001E0EEE"/>
    <w:rsid w:val="001E2B93"/>
    <w:rsid w:val="001E36FF"/>
    <w:rsid w:val="00211608"/>
    <w:rsid w:val="00215828"/>
    <w:rsid w:val="002218E2"/>
    <w:rsid w:val="002275C9"/>
    <w:rsid w:val="00241A1F"/>
    <w:rsid w:val="002442FD"/>
    <w:rsid w:val="00247E8F"/>
    <w:rsid w:val="00256253"/>
    <w:rsid w:val="00291B2B"/>
    <w:rsid w:val="002A43EE"/>
    <w:rsid w:val="002E0948"/>
    <w:rsid w:val="00314079"/>
    <w:rsid w:val="00314785"/>
    <w:rsid w:val="00335F75"/>
    <w:rsid w:val="00360CFA"/>
    <w:rsid w:val="00365F53"/>
    <w:rsid w:val="00372DC7"/>
    <w:rsid w:val="003924AD"/>
    <w:rsid w:val="003A7B4E"/>
    <w:rsid w:val="003A7C27"/>
    <w:rsid w:val="003B5E7D"/>
    <w:rsid w:val="003C2EE4"/>
    <w:rsid w:val="003C3DEF"/>
    <w:rsid w:val="003D1C21"/>
    <w:rsid w:val="003D3E74"/>
    <w:rsid w:val="003E0DC8"/>
    <w:rsid w:val="003E0EFC"/>
    <w:rsid w:val="003E122A"/>
    <w:rsid w:val="003E1A2C"/>
    <w:rsid w:val="003E3FB1"/>
    <w:rsid w:val="003E6FA5"/>
    <w:rsid w:val="003E7641"/>
    <w:rsid w:val="003F0A69"/>
    <w:rsid w:val="003F23C2"/>
    <w:rsid w:val="003F669D"/>
    <w:rsid w:val="00410D79"/>
    <w:rsid w:val="00413EF4"/>
    <w:rsid w:val="0043088E"/>
    <w:rsid w:val="0044655B"/>
    <w:rsid w:val="00463313"/>
    <w:rsid w:val="00467DB3"/>
    <w:rsid w:val="00482C48"/>
    <w:rsid w:val="004930AE"/>
    <w:rsid w:val="004935F8"/>
    <w:rsid w:val="004A18C2"/>
    <w:rsid w:val="004A6215"/>
    <w:rsid w:val="004C50C4"/>
    <w:rsid w:val="004C6FB2"/>
    <w:rsid w:val="004D0326"/>
    <w:rsid w:val="004D5D19"/>
    <w:rsid w:val="004E397D"/>
    <w:rsid w:val="00502738"/>
    <w:rsid w:val="00562DBF"/>
    <w:rsid w:val="00566C4B"/>
    <w:rsid w:val="0059117D"/>
    <w:rsid w:val="005A0CBD"/>
    <w:rsid w:val="005A5231"/>
    <w:rsid w:val="005A62DE"/>
    <w:rsid w:val="005A7ADD"/>
    <w:rsid w:val="005B5614"/>
    <w:rsid w:val="005C1184"/>
    <w:rsid w:val="005C25C1"/>
    <w:rsid w:val="005F029D"/>
    <w:rsid w:val="005F1AF8"/>
    <w:rsid w:val="00610970"/>
    <w:rsid w:val="006121BD"/>
    <w:rsid w:val="00620DA5"/>
    <w:rsid w:val="00625684"/>
    <w:rsid w:val="00636490"/>
    <w:rsid w:val="006412EA"/>
    <w:rsid w:val="00641F86"/>
    <w:rsid w:val="00660A9F"/>
    <w:rsid w:val="00674048"/>
    <w:rsid w:val="00684ABA"/>
    <w:rsid w:val="006A5F44"/>
    <w:rsid w:val="006B0718"/>
    <w:rsid w:val="006B0D5C"/>
    <w:rsid w:val="006C5D5B"/>
    <w:rsid w:val="006C7A00"/>
    <w:rsid w:val="006D5054"/>
    <w:rsid w:val="00713453"/>
    <w:rsid w:val="00727839"/>
    <w:rsid w:val="00733C6C"/>
    <w:rsid w:val="00734106"/>
    <w:rsid w:val="007653A5"/>
    <w:rsid w:val="0077577C"/>
    <w:rsid w:val="00787D7C"/>
    <w:rsid w:val="00790A32"/>
    <w:rsid w:val="00797B54"/>
    <w:rsid w:val="007A13D4"/>
    <w:rsid w:val="007B4BCE"/>
    <w:rsid w:val="007D1F1E"/>
    <w:rsid w:val="007D3A21"/>
    <w:rsid w:val="007F4C27"/>
    <w:rsid w:val="00803D2A"/>
    <w:rsid w:val="00804D7E"/>
    <w:rsid w:val="00813FDB"/>
    <w:rsid w:val="008358DA"/>
    <w:rsid w:val="0085355C"/>
    <w:rsid w:val="00856FA4"/>
    <w:rsid w:val="008775D7"/>
    <w:rsid w:val="00893E98"/>
    <w:rsid w:val="00894ED7"/>
    <w:rsid w:val="008A2300"/>
    <w:rsid w:val="008A4224"/>
    <w:rsid w:val="008D2949"/>
    <w:rsid w:val="008F7CEE"/>
    <w:rsid w:val="00910D54"/>
    <w:rsid w:val="00911637"/>
    <w:rsid w:val="00957C01"/>
    <w:rsid w:val="0097570B"/>
    <w:rsid w:val="009B0D73"/>
    <w:rsid w:val="009C3F2D"/>
    <w:rsid w:val="009C4397"/>
    <w:rsid w:val="009D7C17"/>
    <w:rsid w:val="00A051D9"/>
    <w:rsid w:val="00A0717D"/>
    <w:rsid w:val="00A20DA1"/>
    <w:rsid w:val="00A27756"/>
    <w:rsid w:val="00A3711F"/>
    <w:rsid w:val="00A65F39"/>
    <w:rsid w:val="00A7379F"/>
    <w:rsid w:val="00A75B06"/>
    <w:rsid w:val="00A75EDC"/>
    <w:rsid w:val="00A80E66"/>
    <w:rsid w:val="00A9417C"/>
    <w:rsid w:val="00A97107"/>
    <w:rsid w:val="00AA0A6D"/>
    <w:rsid w:val="00AC3EA0"/>
    <w:rsid w:val="00AD7B69"/>
    <w:rsid w:val="00AE7ACF"/>
    <w:rsid w:val="00B452E6"/>
    <w:rsid w:val="00B47B58"/>
    <w:rsid w:val="00B52931"/>
    <w:rsid w:val="00B551E7"/>
    <w:rsid w:val="00B57F32"/>
    <w:rsid w:val="00B61FCD"/>
    <w:rsid w:val="00B84B23"/>
    <w:rsid w:val="00B96154"/>
    <w:rsid w:val="00BB668C"/>
    <w:rsid w:val="00BE730F"/>
    <w:rsid w:val="00C06B9E"/>
    <w:rsid w:val="00C14EFA"/>
    <w:rsid w:val="00C3018E"/>
    <w:rsid w:val="00C414A6"/>
    <w:rsid w:val="00C60150"/>
    <w:rsid w:val="00C8227B"/>
    <w:rsid w:val="00C83693"/>
    <w:rsid w:val="00CA1893"/>
    <w:rsid w:val="00CA7B63"/>
    <w:rsid w:val="00CF0695"/>
    <w:rsid w:val="00D0756E"/>
    <w:rsid w:val="00D158ED"/>
    <w:rsid w:val="00D54CCE"/>
    <w:rsid w:val="00D55204"/>
    <w:rsid w:val="00D57F03"/>
    <w:rsid w:val="00D60240"/>
    <w:rsid w:val="00D64CB4"/>
    <w:rsid w:val="00D73723"/>
    <w:rsid w:val="00D94D70"/>
    <w:rsid w:val="00DA6772"/>
    <w:rsid w:val="00DA7746"/>
    <w:rsid w:val="00DB71F1"/>
    <w:rsid w:val="00DC4A2F"/>
    <w:rsid w:val="00DC7243"/>
    <w:rsid w:val="00DD6A98"/>
    <w:rsid w:val="00DE1C5D"/>
    <w:rsid w:val="00E165FC"/>
    <w:rsid w:val="00E25FE3"/>
    <w:rsid w:val="00E372B8"/>
    <w:rsid w:val="00E4164B"/>
    <w:rsid w:val="00E51BA5"/>
    <w:rsid w:val="00E56CE7"/>
    <w:rsid w:val="00E631BB"/>
    <w:rsid w:val="00E6385A"/>
    <w:rsid w:val="00E72463"/>
    <w:rsid w:val="00E733C7"/>
    <w:rsid w:val="00E927DF"/>
    <w:rsid w:val="00ED3B34"/>
    <w:rsid w:val="00EE2A8D"/>
    <w:rsid w:val="00EE38DA"/>
    <w:rsid w:val="00EF6F78"/>
    <w:rsid w:val="00F02198"/>
    <w:rsid w:val="00F117C6"/>
    <w:rsid w:val="00F22B12"/>
    <w:rsid w:val="00F77C08"/>
    <w:rsid w:val="00F850A1"/>
    <w:rsid w:val="00F855DD"/>
    <w:rsid w:val="00FB2AF9"/>
    <w:rsid w:val="00FC65DA"/>
    <w:rsid w:val="00FD0DA1"/>
    <w:rsid w:val="00FE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59C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2FD"/>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6412EA"/>
    <w:rPr>
      <w:rFonts w:ascii="Times New Roman" w:hAnsi="Times New Roman"/>
      <w:sz w:val="20"/>
      <w:szCs w:val="20"/>
    </w:rPr>
  </w:style>
  <w:style w:type="character" w:customStyle="1" w:styleId="EndnoteTextChar">
    <w:name w:val="Endnote Text Char"/>
    <w:basedOn w:val="DefaultParagraphFont"/>
    <w:link w:val="EndnoteText"/>
    <w:rsid w:val="006412EA"/>
    <w:rPr>
      <w:rFonts w:ascii="Times New Roman" w:eastAsia="Times New Roman" w:hAnsi="Times New Roman" w:cs="Times New Roman"/>
      <w:sz w:val="20"/>
      <w:szCs w:val="20"/>
    </w:rPr>
  </w:style>
  <w:style w:type="character" w:styleId="EndnoteReference">
    <w:name w:val="endnote reference"/>
    <w:semiHidden/>
    <w:rsid w:val="006412EA"/>
    <w:rPr>
      <w:vertAlign w:val="superscript"/>
    </w:rPr>
  </w:style>
  <w:style w:type="paragraph" w:customStyle="1" w:styleId="Default">
    <w:name w:val="Default"/>
    <w:rsid w:val="00911637"/>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660A9F"/>
    <w:rPr>
      <w:sz w:val="16"/>
      <w:szCs w:val="16"/>
    </w:rPr>
  </w:style>
  <w:style w:type="paragraph" w:styleId="CommentText">
    <w:name w:val="annotation text"/>
    <w:basedOn w:val="Normal"/>
    <w:link w:val="CommentTextChar"/>
    <w:uiPriority w:val="99"/>
    <w:unhideWhenUsed/>
    <w:rsid w:val="00660A9F"/>
    <w:rPr>
      <w:sz w:val="20"/>
      <w:szCs w:val="20"/>
    </w:rPr>
  </w:style>
  <w:style w:type="character" w:customStyle="1" w:styleId="CommentTextChar">
    <w:name w:val="Comment Text Char"/>
    <w:basedOn w:val="DefaultParagraphFont"/>
    <w:link w:val="CommentText"/>
    <w:uiPriority w:val="99"/>
    <w:rsid w:val="00660A9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60A9F"/>
    <w:rPr>
      <w:b/>
      <w:bCs/>
    </w:rPr>
  </w:style>
  <w:style w:type="character" w:customStyle="1" w:styleId="CommentSubjectChar">
    <w:name w:val="Comment Subject Char"/>
    <w:basedOn w:val="CommentTextChar"/>
    <w:link w:val="CommentSubject"/>
    <w:uiPriority w:val="99"/>
    <w:semiHidden/>
    <w:rsid w:val="00660A9F"/>
    <w:rPr>
      <w:rFonts w:eastAsia="Times New Roman" w:cs="Times New Roman"/>
      <w:b/>
      <w:bCs/>
      <w:sz w:val="20"/>
      <w:szCs w:val="20"/>
    </w:rPr>
  </w:style>
  <w:style w:type="character" w:styleId="Hyperlink">
    <w:name w:val="Hyperlink"/>
    <w:uiPriority w:val="99"/>
    <w:rsid w:val="002A43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374366">
      <w:bodyDiv w:val="1"/>
      <w:marLeft w:val="0"/>
      <w:marRight w:val="0"/>
      <w:marTop w:val="0"/>
      <w:marBottom w:val="0"/>
      <w:divBdr>
        <w:top w:val="none" w:sz="0" w:space="0" w:color="auto"/>
        <w:left w:val="none" w:sz="0" w:space="0" w:color="auto"/>
        <w:bottom w:val="none" w:sz="0" w:space="0" w:color="auto"/>
        <w:right w:val="none" w:sz="0" w:space="0" w:color="auto"/>
      </w:divBdr>
    </w:div>
    <w:div w:id="1670792837">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deeresources.ne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eresources.net" TargetMode="Externa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ABDD36-4F6A-4EC2-A20C-6F4AB1A3F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3369</Words>
  <Characters>19204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2018-06-05T00:27:00Z</dcterms:created>
  <dcterms:modified xsi:type="dcterms:W3CDTF">2018-06-05T00:27:00Z</dcterms:modified>
</cp:coreProperties>
</file>